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noProof/>
          <w:lang w:val="en-US"/>
        </w:rPr>
        <w:id w:val="1557353257"/>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288"/>
          </w:tblGrid>
          <w:tr w:rsidR="003128F6" w:rsidRPr="008840A2">
            <w:trPr>
              <w:trHeight w:val="2880"/>
              <w:jc w:val="center"/>
            </w:trPr>
            <w:sdt>
              <w:sdtPr>
                <w:rPr>
                  <w:rFonts w:asciiTheme="majorHAnsi" w:eastAsiaTheme="majorEastAsia" w:hAnsiTheme="majorHAnsi" w:cstheme="majorBidi"/>
                  <w:caps/>
                  <w:noProof/>
                  <w:lang w:val="en-US"/>
                </w:rPr>
                <w:alias w:val="Firma"/>
                <w:id w:val="15524243"/>
                <w:placeholder>
                  <w:docPart w:val="95788207AB2040B69174041A881CE656"/>
                </w:placeholder>
                <w:showingPlcHdr/>
                <w:dataBinding w:prefixMappings="xmlns:ns0='http://schemas.openxmlformats.org/officeDocument/2006/extended-properties'" w:xpath="/ns0:Properties[1]/ns0:Company[1]" w:storeItemID="{6668398D-A668-4E3E-A5EB-62B293D839F1}"/>
                <w:text/>
              </w:sdtPr>
              <w:sdtEndPr>
                <w:rPr>
                  <w:noProof w:val="0"/>
                  <w:lang w:val="de-DE"/>
                </w:rPr>
              </w:sdtEndPr>
              <w:sdtContent>
                <w:tc>
                  <w:tcPr>
                    <w:tcW w:w="5000" w:type="pct"/>
                  </w:tcPr>
                  <w:p w:rsidR="003128F6" w:rsidRDefault="003128F6">
                    <w:pPr>
                      <w:pStyle w:val="KeinLeerraum"/>
                      <w:jc w:val="center"/>
                      <w:rPr>
                        <w:rFonts w:asciiTheme="majorHAnsi" w:eastAsiaTheme="majorEastAsia" w:hAnsiTheme="majorHAnsi" w:cstheme="majorBidi"/>
                        <w:caps/>
                      </w:rPr>
                    </w:pPr>
                    <w:r>
                      <w:rPr>
                        <w:rFonts w:asciiTheme="majorHAnsi" w:eastAsiaTheme="majorEastAsia" w:hAnsiTheme="majorHAnsi" w:cstheme="majorBidi"/>
                        <w:caps/>
                      </w:rPr>
                      <w:t>[Geben Sie den Firmennamen ein]</w:t>
                    </w:r>
                  </w:p>
                </w:tc>
              </w:sdtContent>
            </w:sdt>
          </w:tr>
          <w:tr w:rsidR="003128F6" w:rsidRPr="008840A2">
            <w:trPr>
              <w:trHeight w:val="1440"/>
              <w:jc w:val="center"/>
            </w:trPr>
            <w:sdt>
              <w:sdtPr>
                <w:rPr>
                  <w:rFonts w:asciiTheme="majorHAnsi" w:eastAsiaTheme="majorEastAsia" w:hAnsiTheme="majorHAnsi" w:cstheme="majorBidi"/>
                  <w:sz w:val="80"/>
                  <w:szCs w:val="80"/>
                </w:rPr>
                <w:alias w:val="Titel"/>
                <w:id w:val="15524250"/>
                <w:placeholder>
                  <w:docPart w:val="E4929FB02A67481DA8EEB2F91935E14F"/>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3128F6" w:rsidRDefault="003128F6">
                    <w:pPr>
                      <w:pStyle w:val="KeinLeerraum"/>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Nullam</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dictum</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felis</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eu</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pede</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mollis</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pretium</w:t>
                    </w:r>
                    <w:proofErr w:type="spellEnd"/>
                  </w:p>
                </w:tc>
              </w:sdtContent>
            </w:sdt>
          </w:tr>
          <w:tr w:rsidR="003128F6">
            <w:trPr>
              <w:trHeight w:val="720"/>
              <w:jc w:val="center"/>
            </w:trPr>
            <w:sdt>
              <w:sdtPr>
                <w:rPr>
                  <w:rFonts w:asciiTheme="majorHAnsi" w:eastAsiaTheme="majorEastAsia" w:hAnsiTheme="majorHAnsi" w:cstheme="majorBidi"/>
                  <w:sz w:val="44"/>
                  <w:szCs w:val="44"/>
                  <w:lang w:val="en-US"/>
                </w:rPr>
                <w:alias w:val="Untertitel"/>
                <w:id w:val="15524255"/>
                <w:placeholder>
                  <w:docPart w:val="E3200BA108B44200BB4FE4E333A600EA"/>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3128F6" w:rsidRPr="008840A2" w:rsidRDefault="009E2A29" w:rsidP="009E2A29">
                    <w:pPr>
                      <w:pStyle w:val="KeinLeerraum"/>
                      <w:jc w:val="center"/>
                      <w:rPr>
                        <w:rFonts w:asciiTheme="majorHAnsi" w:eastAsiaTheme="majorEastAsia" w:hAnsiTheme="majorHAnsi" w:cstheme="majorBidi"/>
                        <w:sz w:val="44"/>
                        <w:szCs w:val="44"/>
                        <w:lang w:val="en-US"/>
                      </w:rPr>
                    </w:pPr>
                    <w:proofErr w:type="spellStart"/>
                    <w:r w:rsidRPr="008840A2">
                      <w:rPr>
                        <w:rFonts w:asciiTheme="majorHAnsi" w:eastAsiaTheme="majorEastAsia" w:hAnsiTheme="majorHAnsi" w:cstheme="majorBidi"/>
                        <w:sz w:val="44"/>
                        <w:szCs w:val="44"/>
                        <w:lang w:val="en-US"/>
                      </w:rPr>
                      <w:t>Pellentesque</w:t>
                    </w:r>
                    <w:proofErr w:type="spellEnd"/>
                    <w:r w:rsidRPr="008840A2">
                      <w:rPr>
                        <w:rFonts w:asciiTheme="majorHAnsi" w:eastAsiaTheme="majorEastAsia" w:hAnsiTheme="majorHAnsi" w:cstheme="majorBidi"/>
                        <w:sz w:val="44"/>
                        <w:szCs w:val="44"/>
                        <w:lang w:val="en-US"/>
                      </w:rPr>
                      <w:t xml:space="preserve"> habitant </w:t>
                    </w:r>
                    <w:proofErr w:type="spellStart"/>
                    <w:r w:rsidRPr="008840A2">
                      <w:rPr>
                        <w:rFonts w:asciiTheme="majorHAnsi" w:eastAsiaTheme="majorEastAsia" w:hAnsiTheme="majorHAnsi" w:cstheme="majorBidi"/>
                        <w:sz w:val="44"/>
                        <w:szCs w:val="44"/>
                        <w:lang w:val="en-US"/>
                      </w:rPr>
                      <w:t>morbi</w:t>
                    </w:r>
                    <w:proofErr w:type="spellEnd"/>
                    <w:r w:rsidRPr="008840A2">
                      <w:rPr>
                        <w:rFonts w:asciiTheme="majorHAnsi" w:eastAsiaTheme="majorEastAsia" w:hAnsiTheme="majorHAnsi" w:cstheme="majorBidi"/>
                        <w:sz w:val="44"/>
                        <w:szCs w:val="44"/>
                        <w:lang w:val="en-US"/>
                      </w:rPr>
                      <w:t xml:space="preserve"> </w:t>
                    </w:r>
                    <w:proofErr w:type="spellStart"/>
                    <w:r w:rsidRPr="008840A2">
                      <w:rPr>
                        <w:rFonts w:asciiTheme="majorHAnsi" w:eastAsiaTheme="majorEastAsia" w:hAnsiTheme="majorHAnsi" w:cstheme="majorBidi"/>
                        <w:sz w:val="44"/>
                        <w:szCs w:val="44"/>
                        <w:lang w:val="en-US"/>
                      </w:rPr>
                      <w:t>tristique</w:t>
                    </w:r>
                    <w:proofErr w:type="spellEnd"/>
                    <w:r w:rsidRPr="008840A2">
                      <w:rPr>
                        <w:rFonts w:asciiTheme="majorHAnsi" w:eastAsiaTheme="majorEastAsia" w:hAnsiTheme="majorHAnsi" w:cstheme="majorBidi"/>
                        <w:sz w:val="44"/>
                        <w:szCs w:val="44"/>
                        <w:lang w:val="en-US"/>
                      </w:rPr>
                      <w:t xml:space="preserve"> </w:t>
                    </w:r>
                    <w:proofErr w:type="spellStart"/>
                    <w:r w:rsidRPr="008840A2">
                      <w:rPr>
                        <w:rFonts w:asciiTheme="majorHAnsi" w:eastAsiaTheme="majorEastAsia" w:hAnsiTheme="majorHAnsi" w:cstheme="majorBidi"/>
                        <w:sz w:val="44"/>
                        <w:szCs w:val="44"/>
                        <w:lang w:val="en-US"/>
                      </w:rPr>
                      <w:t>senectus</w:t>
                    </w:r>
                    <w:proofErr w:type="spellEnd"/>
                    <w:r w:rsidRPr="008840A2">
                      <w:rPr>
                        <w:rFonts w:asciiTheme="majorHAnsi" w:eastAsiaTheme="majorEastAsia" w:hAnsiTheme="majorHAnsi" w:cstheme="majorBidi"/>
                        <w:sz w:val="44"/>
                        <w:szCs w:val="44"/>
                        <w:lang w:val="en-US"/>
                      </w:rPr>
                      <w:t xml:space="preserve"> </w:t>
                    </w:r>
                  </w:p>
                </w:tc>
              </w:sdtContent>
            </w:sdt>
          </w:tr>
          <w:tr w:rsidR="003128F6">
            <w:trPr>
              <w:trHeight w:val="360"/>
              <w:jc w:val="center"/>
            </w:trPr>
            <w:tc>
              <w:tcPr>
                <w:tcW w:w="5000" w:type="pct"/>
                <w:vAlign w:val="center"/>
              </w:tcPr>
              <w:p w:rsidR="003128F6" w:rsidRPr="008840A2" w:rsidRDefault="003128F6">
                <w:pPr>
                  <w:pStyle w:val="KeinLeerraum"/>
                  <w:jc w:val="center"/>
                  <w:rPr>
                    <w:lang w:val="en-US"/>
                  </w:rPr>
                </w:pPr>
              </w:p>
            </w:tc>
          </w:tr>
          <w:tr w:rsidR="003128F6">
            <w:trPr>
              <w:trHeight w:val="360"/>
              <w:jc w:val="center"/>
            </w:trPr>
            <w:sdt>
              <w:sdtPr>
                <w:rPr>
                  <w:b/>
                  <w:bCs/>
                </w:rPr>
                <w:alias w:val="Autor"/>
                <w:id w:val="15524260"/>
                <w:placeholder>
                  <w:docPart w:val="5FB88AA68E9E4BDDB5D2B1850F1BEB31"/>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3128F6" w:rsidRDefault="009E2A29">
                    <w:pPr>
                      <w:pStyle w:val="KeinLeerraum"/>
                      <w:jc w:val="center"/>
                      <w:rPr>
                        <w:b/>
                        <w:bCs/>
                      </w:rPr>
                    </w:pPr>
                    <w:r>
                      <w:rPr>
                        <w:b/>
                        <w:bCs/>
                      </w:rPr>
                      <w:t>Max Mustermann</w:t>
                    </w:r>
                  </w:p>
                </w:tc>
              </w:sdtContent>
            </w:sdt>
          </w:tr>
          <w:tr w:rsidR="003128F6">
            <w:trPr>
              <w:trHeight w:val="360"/>
              <w:jc w:val="center"/>
            </w:trPr>
            <w:sdt>
              <w:sdtPr>
                <w:rPr>
                  <w:b/>
                  <w:bCs/>
                </w:rPr>
                <w:alias w:val="Datum"/>
                <w:id w:val="516659546"/>
                <w:placeholder>
                  <w:docPart w:val="67CE55E432854FD1B36343722069B369"/>
                </w:placeholder>
                <w:dataBinding w:prefixMappings="xmlns:ns0='http://schemas.microsoft.com/office/2006/coverPageProps'" w:xpath="/ns0:CoverPageProperties[1]/ns0:PublishDate[1]" w:storeItemID="{55AF091B-3C7A-41E3-B477-F2FDAA23CFDA}"/>
                <w:date w:fullDate="2010-04-15T00:00:00Z">
                  <w:dateFormat w:val="dd.MM.yyyy"/>
                  <w:lid w:val="de-DE"/>
                  <w:storeMappedDataAs w:val="dateTime"/>
                  <w:calendar w:val="gregorian"/>
                </w:date>
              </w:sdtPr>
              <w:sdtContent>
                <w:tc>
                  <w:tcPr>
                    <w:tcW w:w="5000" w:type="pct"/>
                    <w:vAlign w:val="center"/>
                  </w:tcPr>
                  <w:p w:rsidR="003128F6" w:rsidRDefault="003128F6">
                    <w:pPr>
                      <w:pStyle w:val="KeinLeerraum"/>
                      <w:jc w:val="center"/>
                      <w:rPr>
                        <w:b/>
                        <w:bCs/>
                      </w:rPr>
                    </w:pPr>
                    <w:r>
                      <w:rPr>
                        <w:b/>
                        <w:bCs/>
                      </w:rPr>
                      <w:t>15.04.2010</w:t>
                    </w:r>
                  </w:p>
                </w:tc>
              </w:sdtContent>
            </w:sdt>
          </w:tr>
        </w:tbl>
        <w:p w:rsidR="003128F6" w:rsidRDefault="003128F6">
          <w:pPr>
            <w:rPr>
              <w:lang w:val="de-DE"/>
            </w:rPr>
          </w:pPr>
        </w:p>
        <w:p w:rsidR="003128F6" w:rsidRDefault="003128F6">
          <w:pPr>
            <w:rPr>
              <w:lang w:val="de-DE"/>
            </w:rPr>
          </w:pPr>
        </w:p>
        <w:tbl>
          <w:tblPr>
            <w:tblpPr w:leftFromText="187" w:rightFromText="187" w:horzAnchor="margin" w:tblpXSpec="center" w:tblpYSpec="bottom"/>
            <w:tblW w:w="5000" w:type="pct"/>
            <w:tblLook w:val="04A0"/>
          </w:tblPr>
          <w:tblGrid>
            <w:gridCol w:w="9288"/>
          </w:tblGrid>
          <w:tr w:rsidR="003128F6">
            <w:sdt>
              <w:sdtPr>
                <w:rPr>
                  <w:lang w:val="en-US"/>
                </w:rPr>
                <w:alias w:val="Exposee"/>
                <w:id w:val="8276291"/>
                <w:placeholder>
                  <w:docPart w:val="7B283ED4EAD249E6B12E05C6C6C2A657"/>
                </w:placeholder>
                <w:dataBinding w:prefixMappings="xmlns:ns0='http://schemas.microsoft.com/office/2006/coverPageProps'" w:xpath="/ns0:CoverPageProperties[1]/ns0:Abstract[1]" w:storeItemID="{55AF091B-3C7A-41E3-B477-F2FDAA23CFDA}"/>
                <w:text/>
              </w:sdtPr>
              <w:sdtContent>
                <w:tc>
                  <w:tcPr>
                    <w:tcW w:w="5000" w:type="pct"/>
                  </w:tcPr>
                  <w:p w:rsidR="003128F6" w:rsidRDefault="003128F6">
                    <w:pPr>
                      <w:pStyle w:val="KeinLeerraum"/>
                    </w:pPr>
                    <w:r w:rsidRPr="008840A2">
                      <w:rPr>
                        <w:lang w:val="en-US"/>
                      </w:rPr>
                      <w:t xml:space="preserve"> Maecenas tempus, </w:t>
                    </w:r>
                    <w:proofErr w:type="spellStart"/>
                    <w:r w:rsidRPr="008840A2">
                      <w:rPr>
                        <w:lang w:val="en-US"/>
                      </w:rPr>
                      <w:t>tellus</w:t>
                    </w:r>
                    <w:proofErr w:type="spellEnd"/>
                    <w:r w:rsidRPr="008840A2">
                      <w:rPr>
                        <w:lang w:val="en-US"/>
                      </w:rPr>
                      <w:t xml:space="preserve"> </w:t>
                    </w:r>
                    <w:proofErr w:type="spellStart"/>
                    <w:r w:rsidRPr="008840A2">
                      <w:rPr>
                        <w:lang w:val="en-US"/>
                      </w:rPr>
                      <w:t>eget</w:t>
                    </w:r>
                    <w:proofErr w:type="spellEnd"/>
                    <w:r w:rsidRPr="008840A2">
                      <w:rPr>
                        <w:lang w:val="en-US"/>
                      </w:rPr>
                      <w:t xml:space="preserve"> </w:t>
                    </w:r>
                    <w:proofErr w:type="spellStart"/>
                    <w:r w:rsidRPr="008840A2">
                      <w:rPr>
                        <w:lang w:val="en-US"/>
                      </w:rPr>
                      <w:t>condimentum</w:t>
                    </w:r>
                    <w:proofErr w:type="spellEnd"/>
                    <w:r w:rsidRPr="008840A2">
                      <w:rPr>
                        <w:lang w:val="en-US"/>
                      </w:rPr>
                      <w:t xml:space="preserve"> </w:t>
                    </w:r>
                    <w:proofErr w:type="spellStart"/>
                    <w:r w:rsidRPr="008840A2">
                      <w:rPr>
                        <w:lang w:val="en-US"/>
                      </w:rPr>
                      <w:t>rhoncus</w:t>
                    </w:r>
                    <w:proofErr w:type="spellEnd"/>
                    <w:r w:rsidRPr="008840A2">
                      <w:rPr>
                        <w:lang w:val="en-US"/>
                      </w:rPr>
                      <w:t xml:space="preserve">, </w:t>
                    </w:r>
                    <w:proofErr w:type="spellStart"/>
                    <w:r w:rsidRPr="008840A2">
                      <w:rPr>
                        <w:lang w:val="en-US"/>
                      </w:rPr>
                      <w:t>sem</w:t>
                    </w:r>
                    <w:proofErr w:type="spellEnd"/>
                    <w:r w:rsidRPr="008840A2">
                      <w:rPr>
                        <w:lang w:val="en-US"/>
                      </w:rPr>
                      <w:t xml:space="preserve"> quam </w:t>
                    </w:r>
                    <w:proofErr w:type="spellStart"/>
                    <w:r w:rsidRPr="008840A2">
                      <w:rPr>
                        <w:lang w:val="en-US"/>
                      </w:rPr>
                      <w:t>semper</w:t>
                    </w:r>
                    <w:proofErr w:type="spellEnd"/>
                    <w:r w:rsidRPr="008840A2">
                      <w:rPr>
                        <w:lang w:val="en-US"/>
                      </w:rPr>
                      <w:t xml:space="preserve"> </w:t>
                    </w:r>
                    <w:proofErr w:type="spellStart"/>
                    <w:r w:rsidRPr="008840A2">
                      <w:rPr>
                        <w:lang w:val="en-US"/>
                      </w:rPr>
                      <w:t>libero</w:t>
                    </w:r>
                    <w:proofErr w:type="spellEnd"/>
                    <w:r w:rsidRPr="008840A2">
                      <w:rPr>
                        <w:lang w:val="en-US"/>
                      </w:rPr>
                      <w:t xml:space="preserve">, sit </w:t>
                    </w:r>
                    <w:proofErr w:type="spellStart"/>
                    <w:r w:rsidRPr="008840A2">
                      <w:rPr>
                        <w:lang w:val="en-US"/>
                      </w:rPr>
                      <w:t>amet</w:t>
                    </w:r>
                    <w:proofErr w:type="spellEnd"/>
                    <w:r w:rsidRPr="008840A2">
                      <w:rPr>
                        <w:lang w:val="en-US"/>
                      </w:rPr>
                      <w:t xml:space="preserve"> </w:t>
                    </w:r>
                    <w:proofErr w:type="spellStart"/>
                    <w:r w:rsidRPr="008840A2">
                      <w:rPr>
                        <w:lang w:val="en-US"/>
                      </w:rPr>
                      <w:t>adipiscing</w:t>
                    </w:r>
                    <w:proofErr w:type="spellEnd"/>
                    <w:r w:rsidRPr="008840A2">
                      <w:rPr>
                        <w:lang w:val="en-US"/>
                      </w:rPr>
                      <w:t xml:space="preserve"> </w:t>
                    </w:r>
                    <w:proofErr w:type="spellStart"/>
                    <w:r w:rsidRPr="008840A2">
                      <w:rPr>
                        <w:lang w:val="en-US"/>
                      </w:rPr>
                      <w:t>sem</w:t>
                    </w:r>
                    <w:proofErr w:type="spellEnd"/>
                    <w:r w:rsidRPr="008840A2">
                      <w:rPr>
                        <w:lang w:val="en-US"/>
                      </w:rPr>
                      <w:t xml:space="preserve"> </w:t>
                    </w:r>
                    <w:proofErr w:type="spellStart"/>
                    <w:r w:rsidRPr="008840A2">
                      <w:rPr>
                        <w:lang w:val="en-US"/>
                      </w:rPr>
                      <w:t>neque</w:t>
                    </w:r>
                    <w:proofErr w:type="spellEnd"/>
                    <w:r w:rsidRPr="008840A2">
                      <w:rPr>
                        <w:lang w:val="en-US"/>
                      </w:rPr>
                      <w:t xml:space="preserve"> </w:t>
                    </w:r>
                    <w:proofErr w:type="spellStart"/>
                    <w:r w:rsidRPr="008840A2">
                      <w:rPr>
                        <w:lang w:val="en-US"/>
                      </w:rPr>
                      <w:t>sed</w:t>
                    </w:r>
                    <w:proofErr w:type="spellEnd"/>
                    <w:r w:rsidRPr="008840A2">
                      <w:rPr>
                        <w:lang w:val="en-US"/>
                      </w:rPr>
                      <w:t xml:space="preserve"> </w:t>
                    </w:r>
                    <w:proofErr w:type="spellStart"/>
                    <w:r w:rsidRPr="008840A2">
                      <w:rPr>
                        <w:lang w:val="en-US"/>
                      </w:rPr>
                      <w:t>ipsum</w:t>
                    </w:r>
                    <w:proofErr w:type="spellEnd"/>
                    <w:r w:rsidRPr="008840A2">
                      <w:rPr>
                        <w:lang w:val="en-US"/>
                      </w:rPr>
                      <w:t xml:space="preserve">. Nam quam </w:t>
                    </w:r>
                    <w:proofErr w:type="spellStart"/>
                    <w:r w:rsidRPr="008840A2">
                      <w:rPr>
                        <w:lang w:val="en-US"/>
                      </w:rPr>
                      <w:t>nunc</w:t>
                    </w:r>
                    <w:proofErr w:type="spellEnd"/>
                    <w:r w:rsidRPr="008840A2">
                      <w:rPr>
                        <w:lang w:val="en-US"/>
                      </w:rPr>
                      <w:t xml:space="preserve">, </w:t>
                    </w:r>
                    <w:proofErr w:type="spellStart"/>
                    <w:r w:rsidRPr="008840A2">
                      <w:rPr>
                        <w:lang w:val="en-US"/>
                      </w:rPr>
                      <w:t>blandit</w:t>
                    </w:r>
                    <w:proofErr w:type="spellEnd"/>
                    <w:r w:rsidRPr="008840A2">
                      <w:rPr>
                        <w:lang w:val="en-US"/>
                      </w:rPr>
                      <w:t xml:space="preserve"> </w:t>
                    </w:r>
                    <w:proofErr w:type="spellStart"/>
                    <w:r w:rsidRPr="008840A2">
                      <w:rPr>
                        <w:lang w:val="en-US"/>
                      </w:rPr>
                      <w:t>vel</w:t>
                    </w:r>
                    <w:proofErr w:type="spellEnd"/>
                    <w:r w:rsidRPr="008840A2">
                      <w:rPr>
                        <w:lang w:val="en-US"/>
                      </w:rPr>
                      <w:t xml:space="preserve">, </w:t>
                    </w:r>
                    <w:proofErr w:type="spellStart"/>
                    <w:r w:rsidRPr="008840A2">
                      <w:rPr>
                        <w:lang w:val="en-US"/>
                      </w:rPr>
                      <w:t>luctus</w:t>
                    </w:r>
                    <w:proofErr w:type="spellEnd"/>
                    <w:r w:rsidRPr="008840A2">
                      <w:rPr>
                        <w:lang w:val="en-US"/>
                      </w:rPr>
                      <w:t xml:space="preserve"> </w:t>
                    </w:r>
                    <w:proofErr w:type="spellStart"/>
                    <w:r w:rsidRPr="008840A2">
                      <w:rPr>
                        <w:lang w:val="en-US"/>
                      </w:rPr>
                      <w:t>pulvinar</w:t>
                    </w:r>
                    <w:proofErr w:type="spellEnd"/>
                    <w:r w:rsidRPr="008840A2">
                      <w:rPr>
                        <w:lang w:val="en-US"/>
                      </w:rPr>
                      <w:t xml:space="preserve">, </w:t>
                    </w:r>
                    <w:proofErr w:type="spellStart"/>
                    <w:r w:rsidRPr="008840A2">
                      <w:rPr>
                        <w:lang w:val="en-US"/>
                      </w:rPr>
                      <w:t>hendrerit</w:t>
                    </w:r>
                    <w:proofErr w:type="spellEnd"/>
                    <w:r w:rsidRPr="008840A2">
                      <w:rPr>
                        <w:lang w:val="en-US"/>
                      </w:rPr>
                      <w:t xml:space="preserve"> id, </w:t>
                    </w:r>
                    <w:proofErr w:type="spellStart"/>
                    <w:r w:rsidRPr="008840A2">
                      <w:rPr>
                        <w:lang w:val="en-US"/>
                      </w:rPr>
                      <w:t>lorem</w:t>
                    </w:r>
                    <w:proofErr w:type="spellEnd"/>
                    <w:r w:rsidRPr="008840A2">
                      <w:rPr>
                        <w:lang w:val="en-US"/>
                      </w:rPr>
                      <w:t xml:space="preserve">. Maecenas </w:t>
                    </w:r>
                    <w:proofErr w:type="spellStart"/>
                    <w:r w:rsidRPr="008840A2">
                      <w:rPr>
                        <w:lang w:val="en-US"/>
                      </w:rPr>
                      <w:t>nec</w:t>
                    </w:r>
                    <w:proofErr w:type="spellEnd"/>
                    <w:r w:rsidRPr="008840A2">
                      <w:rPr>
                        <w:lang w:val="en-US"/>
                      </w:rPr>
                      <w:t xml:space="preserve"> </w:t>
                    </w:r>
                    <w:proofErr w:type="spellStart"/>
                    <w:r w:rsidRPr="008840A2">
                      <w:rPr>
                        <w:lang w:val="en-US"/>
                      </w:rPr>
                      <w:t>odio</w:t>
                    </w:r>
                    <w:proofErr w:type="spellEnd"/>
                    <w:r w:rsidRPr="008840A2">
                      <w:rPr>
                        <w:lang w:val="en-US"/>
                      </w:rPr>
                      <w:t xml:space="preserve"> et ante </w:t>
                    </w:r>
                    <w:proofErr w:type="spellStart"/>
                    <w:r w:rsidRPr="008840A2">
                      <w:rPr>
                        <w:lang w:val="en-US"/>
                      </w:rPr>
                      <w:t>tincidunt</w:t>
                    </w:r>
                    <w:proofErr w:type="spellEnd"/>
                    <w:r w:rsidRPr="008840A2">
                      <w:rPr>
                        <w:lang w:val="en-US"/>
                      </w:rPr>
                      <w:t xml:space="preserve"> tempus.</w:t>
                    </w:r>
                  </w:p>
                </w:tc>
              </w:sdtContent>
            </w:sdt>
          </w:tr>
        </w:tbl>
        <w:p w:rsidR="003128F6" w:rsidRDefault="003128F6">
          <w:pPr>
            <w:rPr>
              <w:lang w:val="de-DE"/>
            </w:rPr>
          </w:pPr>
        </w:p>
        <w:p w:rsidR="00B8746F" w:rsidRDefault="00B8746F">
          <w:r>
            <w:br/>
          </w:r>
        </w:p>
        <w:p w:rsidR="00B8746F" w:rsidRDefault="00B8746F">
          <w:r>
            <w:br w:type="page"/>
          </w:r>
        </w:p>
        <w:p w:rsidR="003128F6" w:rsidRDefault="003128F6">
          <w:pPr>
            <w:rPr>
              <w:rFonts w:asciiTheme="majorHAnsi" w:eastAsiaTheme="majorEastAsia" w:hAnsiTheme="majorHAnsi" w:cstheme="majorBidi"/>
              <w:b/>
              <w:bCs/>
              <w:noProof w:val="0"/>
              <w:color w:val="365F91" w:themeColor="accent1" w:themeShade="BF"/>
              <w:sz w:val="28"/>
              <w:szCs w:val="28"/>
              <w:lang w:val="de-DE"/>
            </w:rPr>
          </w:pPr>
          <w:r>
            <w:lastRenderedPageBreak/>
            <w:br w:type="page"/>
          </w:r>
        </w:p>
      </w:sdtContent>
    </w:sdt>
    <w:sdt>
      <w:sdtPr>
        <w:rPr>
          <w:rFonts w:asciiTheme="minorHAnsi" w:eastAsiaTheme="minorHAnsi" w:hAnsiTheme="minorHAnsi" w:cstheme="minorBidi"/>
          <w:b w:val="0"/>
          <w:bCs w:val="0"/>
          <w:noProof/>
          <w:color w:val="auto"/>
          <w:sz w:val="22"/>
          <w:szCs w:val="22"/>
          <w:lang w:val="en-US"/>
        </w:rPr>
        <w:id w:val="624513165"/>
        <w:docPartObj>
          <w:docPartGallery w:val="Table of Contents"/>
          <w:docPartUnique/>
        </w:docPartObj>
      </w:sdtPr>
      <w:sdtContent>
        <w:p w:rsidR="00B74400" w:rsidRDefault="00B74400">
          <w:pPr>
            <w:pStyle w:val="Inhaltsverzeichnisberschrift"/>
          </w:pPr>
          <w:r>
            <w:t>Inhalt</w:t>
          </w:r>
        </w:p>
        <w:p w:rsidR="001A75BE" w:rsidRDefault="00AC0CFA">
          <w:pPr>
            <w:pStyle w:val="Verzeichnis1"/>
            <w:tabs>
              <w:tab w:val="right" w:leader="dot" w:pos="9062"/>
            </w:tabs>
            <w:rPr>
              <w:noProof/>
              <w:lang w:eastAsia="de-DE"/>
            </w:rPr>
          </w:pPr>
          <w:r w:rsidRPr="00AC0CFA">
            <w:fldChar w:fldCharType="begin"/>
          </w:r>
          <w:r w:rsidR="00B74400">
            <w:instrText xml:space="preserve"> TOC \o "1-3" \h \z \u </w:instrText>
          </w:r>
          <w:r w:rsidRPr="00AC0CFA">
            <w:fldChar w:fldCharType="separate"/>
          </w:r>
          <w:hyperlink w:anchor="_Toc266959094" w:history="1">
            <w:r w:rsidR="001A75BE" w:rsidRPr="00620A35">
              <w:rPr>
                <w:rStyle w:val="Hyperlink"/>
                <w:noProof/>
              </w:rPr>
              <w:t>Nullam dictum felis eu pede mollis pretium</w:t>
            </w:r>
            <w:r w:rsidR="001A75BE">
              <w:rPr>
                <w:noProof/>
                <w:webHidden/>
              </w:rPr>
              <w:tab/>
            </w:r>
            <w:r>
              <w:rPr>
                <w:noProof/>
                <w:webHidden/>
              </w:rPr>
              <w:fldChar w:fldCharType="begin"/>
            </w:r>
            <w:r w:rsidR="001A75BE">
              <w:rPr>
                <w:noProof/>
                <w:webHidden/>
              </w:rPr>
              <w:instrText xml:space="preserve"> PAGEREF _Toc266959094 \h </w:instrText>
            </w:r>
            <w:r>
              <w:rPr>
                <w:noProof/>
                <w:webHidden/>
              </w:rPr>
            </w:r>
            <w:r>
              <w:rPr>
                <w:noProof/>
                <w:webHidden/>
              </w:rPr>
              <w:fldChar w:fldCharType="separate"/>
            </w:r>
            <w:r w:rsidR="001A75BE">
              <w:rPr>
                <w:noProof/>
                <w:webHidden/>
              </w:rPr>
              <w:t>2</w:t>
            </w:r>
            <w:r>
              <w:rPr>
                <w:noProof/>
                <w:webHidden/>
              </w:rPr>
              <w:fldChar w:fldCharType="end"/>
            </w:r>
          </w:hyperlink>
        </w:p>
        <w:p w:rsidR="001A75BE" w:rsidRDefault="00AC0CFA">
          <w:pPr>
            <w:pStyle w:val="Verzeichnis2"/>
            <w:tabs>
              <w:tab w:val="right" w:leader="dot" w:pos="9062"/>
            </w:tabs>
            <w:rPr>
              <w:noProof/>
              <w:lang w:eastAsia="de-DE"/>
            </w:rPr>
          </w:pPr>
          <w:hyperlink w:anchor="_Toc266959095" w:history="1">
            <w:r w:rsidR="001A75BE" w:rsidRPr="00620A35">
              <w:rPr>
                <w:rStyle w:val="Hyperlink"/>
                <w:noProof/>
              </w:rPr>
              <w:t>Aenean massa</w:t>
            </w:r>
            <w:r w:rsidR="001A75BE">
              <w:rPr>
                <w:noProof/>
                <w:webHidden/>
              </w:rPr>
              <w:tab/>
            </w:r>
            <w:r>
              <w:rPr>
                <w:noProof/>
                <w:webHidden/>
              </w:rPr>
              <w:fldChar w:fldCharType="begin"/>
            </w:r>
            <w:r w:rsidR="001A75BE">
              <w:rPr>
                <w:noProof/>
                <w:webHidden/>
              </w:rPr>
              <w:instrText xml:space="preserve"> PAGEREF _Toc266959095 \h </w:instrText>
            </w:r>
            <w:r>
              <w:rPr>
                <w:noProof/>
                <w:webHidden/>
              </w:rPr>
            </w:r>
            <w:r>
              <w:rPr>
                <w:noProof/>
                <w:webHidden/>
              </w:rPr>
              <w:fldChar w:fldCharType="separate"/>
            </w:r>
            <w:r w:rsidR="001A75BE">
              <w:rPr>
                <w:noProof/>
                <w:webHidden/>
              </w:rPr>
              <w:t>2</w:t>
            </w:r>
            <w:r>
              <w:rPr>
                <w:noProof/>
                <w:webHidden/>
              </w:rPr>
              <w:fldChar w:fldCharType="end"/>
            </w:r>
          </w:hyperlink>
        </w:p>
        <w:p w:rsidR="001A75BE" w:rsidRDefault="00AC0CFA">
          <w:pPr>
            <w:pStyle w:val="Verzeichnis2"/>
            <w:tabs>
              <w:tab w:val="right" w:leader="dot" w:pos="9062"/>
            </w:tabs>
            <w:rPr>
              <w:noProof/>
              <w:lang w:eastAsia="de-DE"/>
            </w:rPr>
          </w:pPr>
          <w:hyperlink w:anchor="_Toc266959096" w:history="1">
            <w:r w:rsidR="001A75BE" w:rsidRPr="00620A35">
              <w:rPr>
                <w:rStyle w:val="Hyperlink"/>
                <w:noProof/>
              </w:rPr>
              <w:t>Aliquam lorem ante</w:t>
            </w:r>
            <w:r w:rsidR="001A75BE">
              <w:rPr>
                <w:noProof/>
                <w:webHidden/>
              </w:rPr>
              <w:tab/>
            </w:r>
            <w:r>
              <w:rPr>
                <w:noProof/>
                <w:webHidden/>
              </w:rPr>
              <w:fldChar w:fldCharType="begin"/>
            </w:r>
            <w:r w:rsidR="001A75BE">
              <w:rPr>
                <w:noProof/>
                <w:webHidden/>
              </w:rPr>
              <w:instrText xml:space="preserve"> PAGEREF _Toc266959096 \h </w:instrText>
            </w:r>
            <w:r>
              <w:rPr>
                <w:noProof/>
                <w:webHidden/>
              </w:rPr>
            </w:r>
            <w:r>
              <w:rPr>
                <w:noProof/>
                <w:webHidden/>
              </w:rPr>
              <w:fldChar w:fldCharType="separate"/>
            </w:r>
            <w:r w:rsidR="001A75BE">
              <w:rPr>
                <w:noProof/>
                <w:webHidden/>
              </w:rPr>
              <w:t>4</w:t>
            </w:r>
            <w:r>
              <w:rPr>
                <w:noProof/>
                <w:webHidden/>
              </w:rPr>
              <w:fldChar w:fldCharType="end"/>
            </w:r>
          </w:hyperlink>
        </w:p>
        <w:p w:rsidR="001A75BE" w:rsidRDefault="00AC0CFA">
          <w:pPr>
            <w:pStyle w:val="Verzeichnis2"/>
            <w:tabs>
              <w:tab w:val="right" w:leader="dot" w:pos="9062"/>
            </w:tabs>
            <w:rPr>
              <w:noProof/>
              <w:lang w:eastAsia="de-DE"/>
            </w:rPr>
          </w:pPr>
          <w:hyperlink w:anchor="_Toc266959097" w:history="1">
            <w:r w:rsidR="001A75BE" w:rsidRPr="00620A35">
              <w:rPr>
                <w:rStyle w:val="Hyperlink"/>
                <w:noProof/>
              </w:rPr>
              <w:t>Pellentesque libero tortor</w:t>
            </w:r>
            <w:r w:rsidR="001A75BE">
              <w:rPr>
                <w:noProof/>
                <w:webHidden/>
              </w:rPr>
              <w:tab/>
            </w:r>
            <w:r>
              <w:rPr>
                <w:noProof/>
                <w:webHidden/>
              </w:rPr>
              <w:fldChar w:fldCharType="begin"/>
            </w:r>
            <w:r w:rsidR="001A75BE">
              <w:rPr>
                <w:noProof/>
                <w:webHidden/>
              </w:rPr>
              <w:instrText xml:space="preserve"> PAGEREF _Toc266959097 \h </w:instrText>
            </w:r>
            <w:r>
              <w:rPr>
                <w:noProof/>
                <w:webHidden/>
              </w:rPr>
            </w:r>
            <w:r>
              <w:rPr>
                <w:noProof/>
                <w:webHidden/>
              </w:rPr>
              <w:fldChar w:fldCharType="separate"/>
            </w:r>
            <w:r w:rsidR="001A75BE">
              <w:rPr>
                <w:noProof/>
                <w:webHidden/>
              </w:rPr>
              <w:t>8</w:t>
            </w:r>
            <w:r>
              <w:rPr>
                <w:noProof/>
                <w:webHidden/>
              </w:rPr>
              <w:fldChar w:fldCharType="end"/>
            </w:r>
          </w:hyperlink>
        </w:p>
        <w:p w:rsidR="001A75BE" w:rsidRDefault="00AC0CFA">
          <w:pPr>
            <w:pStyle w:val="Verzeichnis2"/>
            <w:tabs>
              <w:tab w:val="right" w:leader="dot" w:pos="9062"/>
            </w:tabs>
            <w:rPr>
              <w:noProof/>
              <w:lang w:eastAsia="de-DE"/>
            </w:rPr>
          </w:pPr>
          <w:hyperlink w:anchor="_Toc266959098" w:history="1">
            <w:r w:rsidR="001A75BE" w:rsidRPr="00620A35">
              <w:rPr>
                <w:rStyle w:val="Hyperlink"/>
                <w:noProof/>
              </w:rPr>
              <w:t>Vestibulum ante ipsum primis</w:t>
            </w:r>
            <w:r w:rsidR="001A75BE">
              <w:rPr>
                <w:noProof/>
                <w:webHidden/>
              </w:rPr>
              <w:tab/>
            </w:r>
            <w:r>
              <w:rPr>
                <w:noProof/>
                <w:webHidden/>
              </w:rPr>
              <w:fldChar w:fldCharType="begin"/>
            </w:r>
            <w:r w:rsidR="001A75BE">
              <w:rPr>
                <w:noProof/>
                <w:webHidden/>
              </w:rPr>
              <w:instrText xml:space="preserve"> PAGEREF _Toc266959098 \h </w:instrText>
            </w:r>
            <w:r>
              <w:rPr>
                <w:noProof/>
                <w:webHidden/>
              </w:rPr>
            </w:r>
            <w:r>
              <w:rPr>
                <w:noProof/>
                <w:webHidden/>
              </w:rPr>
              <w:fldChar w:fldCharType="separate"/>
            </w:r>
            <w:r w:rsidR="001A75BE">
              <w:rPr>
                <w:noProof/>
                <w:webHidden/>
              </w:rPr>
              <w:t>11</w:t>
            </w:r>
            <w:r>
              <w:rPr>
                <w:noProof/>
                <w:webHidden/>
              </w:rPr>
              <w:fldChar w:fldCharType="end"/>
            </w:r>
          </w:hyperlink>
        </w:p>
        <w:p w:rsidR="001A75BE" w:rsidRDefault="00AC0CFA">
          <w:pPr>
            <w:pStyle w:val="Verzeichnis2"/>
            <w:tabs>
              <w:tab w:val="right" w:leader="dot" w:pos="9062"/>
            </w:tabs>
            <w:rPr>
              <w:noProof/>
              <w:lang w:eastAsia="de-DE"/>
            </w:rPr>
          </w:pPr>
          <w:hyperlink w:anchor="_Toc266959099" w:history="1">
            <w:r w:rsidR="001A75BE" w:rsidRPr="00620A35">
              <w:rPr>
                <w:rStyle w:val="Hyperlink"/>
                <w:noProof/>
              </w:rPr>
              <w:t>Nunc interdum lacus sit amet orci</w:t>
            </w:r>
            <w:r w:rsidR="001A75BE">
              <w:rPr>
                <w:noProof/>
                <w:webHidden/>
              </w:rPr>
              <w:tab/>
            </w:r>
            <w:r>
              <w:rPr>
                <w:noProof/>
                <w:webHidden/>
              </w:rPr>
              <w:fldChar w:fldCharType="begin"/>
            </w:r>
            <w:r w:rsidR="001A75BE">
              <w:rPr>
                <w:noProof/>
                <w:webHidden/>
              </w:rPr>
              <w:instrText xml:space="preserve"> PAGEREF _Toc266959099 \h </w:instrText>
            </w:r>
            <w:r>
              <w:rPr>
                <w:noProof/>
                <w:webHidden/>
              </w:rPr>
            </w:r>
            <w:r>
              <w:rPr>
                <w:noProof/>
                <w:webHidden/>
              </w:rPr>
              <w:fldChar w:fldCharType="separate"/>
            </w:r>
            <w:r w:rsidR="001A75BE">
              <w:rPr>
                <w:noProof/>
                <w:webHidden/>
              </w:rPr>
              <w:t>14</w:t>
            </w:r>
            <w:r>
              <w:rPr>
                <w:noProof/>
                <w:webHidden/>
              </w:rPr>
              <w:fldChar w:fldCharType="end"/>
            </w:r>
          </w:hyperlink>
        </w:p>
        <w:p w:rsidR="001A75BE" w:rsidRDefault="00AC0CFA">
          <w:pPr>
            <w:pStyle w:val="Verzeichnis2"/>
            <w:tabs>
              <w:tab w:val="right" w:leader="dot" w:pos="9062"/>
            </w:tabs>
            <w:rPr>
              <w:noProof/>
              <w:lang w:eastAsia="de-DE"/>
            </w:rPr>
          </w:pPr>
          <w:hyperlink w:anchor="_Toc266959100" w:history="1">
            <w:r w:rsidR="001A75BE" w:rsidRPr="00620A35">
              <w:rPr>
                <w:rStyle w:val="Hyperlink"/>
                <w:noProof/>
              </w:rPr>
              <w:t>In auctor lobortis lacus</w:t>
            </w:r>
            <w:r w:rsidR="001A75BE">
              <w:rPr>
                <w:noProof/>
                <w:webHidden/>
              </w:rPr>
              <w:tab/>
            </w:r>
            <w:r>
              <w:rPr>
                <w:noProof/>
                <w:webHidden/>
              </w:rPr>
              <w:fldChar w:fldCharType="begin"/>
            </w:r>
            <w:r w:rsidR="001A75BE">
              <w:rPr>
                <w:noProof/>
                <w:webHidden/>
              </w:rPr>
              <w:instrText xml:space="preserve"> PAGEREF _Toc266959100 \h </w:instrText>
            </w:r>
            <w:r>
              <w:rPr>
                <w:noProof/>
                <w:webHidden/>
              </w:rPr>
            </w:r>
            <w:r>
              <w:rPr>
                <w:noProof/>
                <w:webHidden/>
              </w:rPr>
              <w:fldChar w:fldCharType="separate"/>
            </w:r>
            <w:r w:rsidR="001A75BE">
              <w:rPr>
                <w:noProof/>
                <w:webHidden/>
              </w:rPr>
              <w:t>17</w:t>
            </w:r>
            <w:r>
              <w:rPr>
                <w:noProof/>
                <w:webHidden/>
              </w:rPr>
              <w:fldChar w:fldCharType="end"/>
            </w:r>
          </w:hyperlink>
        </w:p>
        <w:p w:rsidR="001A75BE" w:rsidRDefault="00AC0CFA">
          <w:pPr>
            <w:pStyle w:val="Verzeichnis2"/>
            <w:tabs>
              <w:tab w:val="right" w:leader="dot" w:pos="9062"/>
            </w:tabs>
            <w:rPr>
              <w:noProof/>
              <w:lang w:eastAsia="de-DE"/>
            </w:rPr>
          </w:pPr>
          <w:hyperlink w:anchor="_Toc266959101" w:history="1">
            <w:r w:rsidR="001A75BE" w:rsidRPr="00620A35">
              <w:rPr>
                <w:rStyle w:val="Hyperlink"/>
                <w:noProof/>
              </w:rPr>
              <w:t>Nullam nulla eros</w:t>
            </w:r>
            <w:r w:rsidR="001A75BE">
              <w:rPr>
                <w:noProof/>
                <w:webHidden/>
              </w:rPr>
              <w:tab/>
            </w:r>
            <w:r>
              <w:rPr>
                <w:noProof/>
                <w:webHidden/>
              </w:rPr>
              <w:fldChar w:fldCharType="begin"/>
            </w:r>
            <w:r w:rsidR="001A75BE">
              <w:rPr>
                <w:noProof/>
                <w:webHidden/>
              </w:rPr>
              <w:instrText xml:space="preserve"> PAGEREF _Toc266959101 \h </w:instrText>
            </w:r>
            <w:r>
              <w:rPr>
                <w:noProof/>
                <w:webHidden/>
              </w:rPr>
            </w:r>
            <w:r>
              <w:rPr>
                <w:noProof/>
                <w:webHidden/>
              </w:rPr>
              <w:fldChar w:fldCharType="separate"/>
            </w:r>
            <w:r w:rsidR="001A75BE">
              <w:rPr>
                <w:noProof/>
                <w:webHidden/>
              </w:rPr>
              <w:t>21</w:t>
            </w:r>
            <w:r>
              <w:rPr>
                <w:noProof/>
                <w:webHidden/>
              </w:rPr>
              <w:fldChar w:fldCharType="end"/>
            </w:r>
          </w:hyperlink>
        </w:p>
        <w:p w:rsidR="001A75BE" w:rsidRDefault="00AC0CFA">
          <w:pPr>
            <w:pStyle w:val="Verzeichnis1"/>
            <w:tabs>
              <w:tab w:val="right" w:leader="dot" w:pos="9062"/>
            </w:tabs>
            <w:rPr>
              <w:noProof/>
              <w:lang w:eastAsia="de-DE"/>
            </w:rPr>
          </w:pPr>
          <w:hyperlink w:anchor="_Toc266959102" w:history="1">
            <w:r w:rsidR="001A75BE" w:rsidRPr="00620A35">
              <w:rPr>
                <w:rStyle w:val="Hyperlink"/>
                <w:noProof/>
              </w:rPr>
              <w:t>Pellentesque auctor neque nec urna</w:t>
            </w:r>
            <w:r w:rsidR="001A75BE">
              <w:rPr>
                <w:noProof/>
                <w:webHidden/>
              </w:rPr>
              <w:tab/>
            </w:r>
            <w:r>
              <w:rPr>
                <w:noProof/>
                <w:webHidden/>
              </w:rPr>
              <w:fldChar w:fldCharType="begin"/>
            </w:r>
            <w:r w:rsidR="001A75BE">
              <w:rPr>
                <w:noProof/>
                <w:webHidden/>
              </w:rPr>
              <w:instrText xml:space="preserve"> PAGEREF _Toc266959102 \h </w:instrText>
            </w:r>
            <w:r>
              <w:rPr>
                <w:noProof/>
                <w:webHidden/>
              </w:rPr>
            </w:r>
            <w:r>
              <w:rPr>
                <w:noProof/>
                <w:webHidden/>
              </w:rPr>
              <w:fldChar w:fldCharType="separate"/>
            </w:r>
            <w:r w:rsidR="001A75BE">
              <w:rPr>
                <w:noProof/>
                <w:webHidden/>
              </w:rPr>
              <w:t>25</w:t>
            </w:r>
            <w:r>
              <w:rPr>
                <w:noProof/>
                <w:webHidden/>
              </w:rPr>
              <w:fldChar w:fldCharType="end"/>
            </w:r>
          </w:hyperlink>
        </w:p>
        <w:p w:rsidR="001A75BE" w:rsidRDefault="00AC0CFA">
          <w:pPr>
            <w:pStyle w:val="Verzeichnis2"/>
            <w:tabs>
              <w:tab w:val="right" w:leader="dot" w:pos="9062"/>
            </w:tabs>
            <w:rPr>
              <w:noProof/>
              <w:lang w:eastAsia="de-DE"/>
            </w:rPr>
          </w:pPr>
          <w:hyperlink w:anchor="_Toc266959103" w:history="1">
            <w:r w:rsidR="001A75BE" w:rsidRPr="00620A35">
              <w:rPr>
                <w:rStyle w:val="Hyperlink"/>
                <w:noProof/>
              </w:rPr>
              <w:t>Fusce convallis metus id felis luctus</w:t>
            </w:r>
            <w:r w:rsidR="001A75BE">
              <w:rPr>
                <w:noProof/>
                <w:webHidden/>
              </w:rPr>
              <w:tab/>
            </w:r>
            <w:r>
              <w:rPr>
                <w:noProof/>
                <w:webHidden/>
              </w:rPr>
              <w:fldChar w:fldCharType="begin"/>
            </w:r>
            <w:r w:rsidR="001A75BE">
              <w:rPr>
                <w:noProof/>
                <w:webHidden/>
              </w:rPr>
              <w:instrText xml:space="preserve"> PAGEREF _Toc266959103 \h </w:instrText>
            </w:r>
            <w:r>
              <w:rPr>
                <w:noProof/>
                <w:webHidden/>
              </w:rPr>
            </w:r>
            <w:r>
              <w:rPr>
                <w:noProof/>
                <w:webHidden/>
              </w:rPr>
              <w:fldChar w:fldCharType="separate"/>
            </w:r>
            <w:r w:rsidR="001A75BE">
              <w:rPr>
                <w:noProof/>
                <w:webHidden/>
              </w:rPr>
              <w:t>25</w:t>
            </w:r>
            <w:r>
              <w:rPr>
                <w:noProof/>
                <w:webHidden/>
              </w:rPr>
              <w:fldChar w:fldCharType="end"/>
            </w:r>
          </w:hyperlink>
        </w:p>
        <w:p w:rsidR="001A75BE" w:rsidRDefault="00AC0CFA">
          <w:pPr>
            <w:pStyle w:val="Verzeichnis2"/>
            <w:tabs>
              <w:tab w:val="right" w:leader="dot" w:pos="9062"/>
            </w:tabs>
            <w:rPr>
              <w:noProof/>
              <w:lang w:eastAsia="de-DE"/>
            </w:rPr>
          </w:pPr>
          <w:hyperlink w:anchor="_Toc266959104" w:history="1">
            <w:r w:rsidR="001A75BE" w:rsidRPr="00620A35">
              <w:rPr>
                <w:rStyle w:val="Hyperlink"/>
                <w:noProof/>
              </w:rPr>
              <w:t>Maecenas vestibulum mollis diam</w:t>
            </w:r>
            <w:r w:rsidR="001A75BE">
              <w:rPr>
                <w:noProof/>
                <w:webHidden/>
              </w:rPr>
              <w:tab/>
            </w:r>
            <w:r>
              <w:rPr>
                <w:noProof/>
                <w:webHidden/>
              </w:rPr>
              <w:fldChar w:fldCharType="begin"/>
            </w:r>
            <w:r w:rsidR="001A75BE">
              <w:rPr>
                <w:noProof/>
                <w:webHidden/>
              </w:rPr>
              <w:instrText xml:space="preserve"> PAGEREF _Toc266959104 \h </w:instrText>
            </w:r>
            <w:r>
              <w:rPr>
                <w:noProof/>
                <w:webHidden/>
              </w:rPr>
            </w:r>
            <w:r>
              <w:rPr>
                <w:noProof/>
                <w:webHidden/>
              </w:rPr>
              <w:fldChar w:fldCharType="separate"/>
            </w:r>
            <w:r w:rsidR="001A75BE">
              <w:rPr>
                <w:noProof/>
                <w:webHidden/>
              </w:rPr>
              <w:t>27</w:t>
            </w:r>
            <w:r>
              <w:rPr>
                <w:noProof/>
                <w:webHidden/>
              </w:rPr>
              <w:fldChar w:fldCharType="end"/>
            </w:r>
          </w:hyperlink>
        </w:p>
        <w:p w:rsidR="00B74400" w:rsidRDefault="00AC0CFA">
          <w:pPr>
            <w:rPr>
              <w:lang w:val="de-DE"/>
            </w:rPr>
          </w:pPr>
          <w:r>
            <w:rPr>
              <w:lang w:val="de-DE"/>
            </w:rPr>
            <w:fldChar w:fldCharType="end"/>
          </w:r>
        </w:p>
      </w:sdtContent>
    </w:sdt>
    <w:p w:rsidR="00B74400" w:rsidRDefault="00B74400">
      <w:pPr>
        <w:rPr>
          <w:rFonts w:asciiTheme="majorHAnsi" w:eastAsiaTheme="majorEastAsia" w:hAnsiTheme="majorHAnsi" w:cstheme="majorBidi"/>
          <w:b/>
          <w:bCs/>
          <w:color w:val="365F91" w:themeColor="accent1" w:themeShade="BF"/>
          <w:sz w:val="28"/>
          <w:szCs w:val="28"/>
        </w:rPr>
      </w:pPr>
      <w:r>
        <w:br w:type="page"/>
      </w:r>
    </w:p>
    <w:p w:rsidR="000F032E" w:rsidRPr="008840A2" w:rsidRDefault="000F032E" w:rsidP="000F032E">
      <w:pPr>
        <w:pStyle w:val="berschrift1"/>
        <w:rPr>
          <w:lang w:val="de-DE"/>
        </w:rPr>
      </w:pPr>
      <w:bookmarkStart w:id="0" w:name="_Toc266959094"/>
      <w:r w:rsidRPr="008840A2">
        <w:rPr>
          <w:lang w:val="de-DE"/>
        </w:rPr>
        <w:lastRenderedPageBreak/>
        <w:t>Nullam dictum felis eu pede mollis pretium</w:t>
      </w:r>
      <w:bookmarkEnd w:id="0"/>
      <w:ins w:id="1" w:author="Entwicklung" w:date="2010-09-09T10:14:00Z">
        <w:r w:rsidR="00A63446">
          <w:rPr>
            <w:rStyle w:val="Funotenzeichen"/>
            <w:lang w:val="de-DE"/>
          </w:rPr>
          <w:footnoteReference w:id="1"/>
        </w:r>
      </w:ins>
    </w:p>
    <w:p w:rsidR="00B74400" w:rsidRPr="00B74400" w:rsidRDefault="00B74400" w:rsidP="00B74400">
      <w:r>
        <w:t>Maecenas tempus, tellus eget condimentum rhoncus, sem quam semper libero, sit amet adipiscing sem neque sed ipsum. Nam quam nunc, blandit vel, luctus pulvinar, hendrerit id, lorem. Maecenas nec odio et ante tincidunt tempus.</w:t>
      </w:r>
    </w:p>
    <w:p w:rsidR="000F032E" w:rsidRPr="000F032E" w:rsidRDefault="000F032E" w:rsidP="000F032E">
      <w:pPr>
        <w:pStyle w:val="berschrift2"/>
      </w:pPr>
      <w:bookmarkStart w:id="4" w:name="_Toc266959095"/>
      <w:r>
        <w:t>Aenean massa</w:t>
      </w:r>
      <w:bookmarkEnd w:id="4"/>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8840A2">
        <w:rPr>
          <w:lang w:val="de-DE"/>
        </w:rPr>
        <w:t xml:space="preserve">Nullam dictum felis eu pede mollis pretium. Integer tincidunt. Cras dapibus. </w:t>
      </w:r>
      <w:r>
        <w:t xml:space="preserve">Vivamus elementum semper nisi. </w:t>
      </w:r>
      <w:r w:rsidRPr="00AB50EA">
        <w:rPr>
          <w:b/>
        </w:rPr>
        <w:t>Aenean</w:t>
      </w:r>
      <w:r w:rsidR="00AC0CFA">
        <w:rPr>
          <w:b/>
        </w:rPr>
        <w:fldChar w:fldCharType="begin"/>
      </w:r>
      <w:r w:rsidR="001A75BE">
        <w:instrText xml:space="preserve"> XE "</w:instrText>
      </w:r>
      <w:r w:rsidR="001A75BE" w:rsidRPr="002872B9">
        <w:rPr>
          <w:b/>
        </w:rPr>
        <w:instrText>Aenean</w:instrText>
      </w:r>
      <w:r w:rsidR="001A75BE">
        <w:instrText xml:space="preserve">" </w:instrText>
      </w:r>
      <w:r w:rsidR="00AC0CFA">
        <w:rPr>
          <w:b/>
        </w:rPr>
        <w:fldChar w:fldCharType="end"/>
      </w:r>
      <w:r w:rsidRPr="00AB50EA">
        <w:rPr>
          <w:b/>
        </w:rPr>
        <w:t xml:space="preserve"> vulputate eleifend tellus</w:t>
      </w:r>
      <w:r>
        <w:t>.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Del="00964E46" w:rsidRDefault="000F032E" w:rsidP="000F032E">
      <w:pPr>
        <w:rPr>
          <w:del w:id="5" w:author="Erika Mustermann" w:date="2010-08-04T11:42:00Z"/>
        </w:rPr>
      </w:pPr>
    </w:p>
    <w:p w:rsidR="00AB50EA" w:rsidRDefault="000F032E" w:rsidP="000F032E">
      <w:r>
        <w:t>Duis</w:t>
      </w:r>
      <w:r w:rsidR="005E0DF2">
        <w:rPr>
          <w:rStyle w:val="Endnotenzeichen"/>
        </w:rPr>
        <w:endnoteReference w:id="1"/>
      </w:r>
      <w:r>
        <w:t xml:space="preserve">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w:t>
      </w:r>
    </w:p>
    <w:p w:rsidR="000F032E" w:rsidRPr="00AB50EA" w:rsidRDefault="000F032E" w:rsidP="000F032E">
      <w:pPr>
        <w:rPr>
          <w:i/>
        </w:rPr>
      </w:pPr>
      <w:r>
        <w:t xml:space="preserve"> </w:t>
      </w:r>
      <w:r w:rsidRPr="00AB50EA">
        <w:rPr>
          <w:i/>
        </w:rPr>
        <w:t>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 xml:space="preserve">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lastRenderedPageBreak/>
        <w:t>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0F032E" w:rsidP="000F032E">
      <w: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w:t>
      </w:r>
      <w:r w:rsidR="005E0DF2">
        <w:rPr>
          <w:rStyle w:val="Endnotenzeichen"/>
        </w:rPr>
        <w:endnoteReference w:id="2"/>
      </w:r>
      <w:r>
        <w:t xml:space="preserve">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E1399C" w:rsidRDefault="00E1399C" w:rsidP="00E1399C">
      <w:pPr>
        <w:pStyle w:val="Listenabsatz"/>
        <w:numPr>
          <w:ilvl w:val="0"/>
          <w:numId w:val="1"/>
        </w:numPr>
      </w:pPr>
      <w:r>
        <w:t xml:space="preserve">Pellentesque </w:t>
      </w:r>
    </w:p>
    <w:p w:rsidR="00E1399C" w:rsidRDefault="00E1399C" w:rsidP="00E1399C">
      <w:pPr>
        <w:pStyle w:val="Listenabsatz"/>
        <w:numPr>
          <w:ilvl w:val="0"/>
          <w:numId w:val="1"/>
        </w:numPr>
      </w:pPr>
      <w:r>
        <w:t xml:space="preserve">habitant </w:t>
      </w:r>
    </w:p>
    <w:p w:rsidR="00E1399C" w:rsidRDefault="00E1399C" w:rsidP="00E1399C">
      <w:pPr>
        <w:pStyle w:val="Listenabsatz"/>
        <w:numPr>
          <w:ilvl w:val="0"/>
          <w:numId w:val="1"/>
        </w:numPr>
      </w:pPr>
      <w:r>
        <w:t xml:space="preserve">morbi </w:t>
      </w:r>
    </w:p>
    <w:p w:rsidR="00E1399C" w:rsidRDefault="00E1399C" w:rsidP="00E1399C">
      <w:pPr>
        <w:pStyle w:val="Listenabsatz"/>
        <w:numPr>
          <w:ilvl w:val="0"/>
          <w:numId w:val="1"/>
        </w:numPr>
      </w:pPr>
      <w:r>
        <w:t xml:space="preserve">tristique </w:t>
      </w:r>
    </w:p>
    <w:p w:rsidR="00E1399C" w:rsidRDefault="00E1399C" w:rsidP="00E1399C">
      <w:pPr>
        <w:pStyle w:val="Listenabsatz"/>
        <w:numPr>
          <w:ilvl w:val="0"/>
          <w:numId w:val="1"/>
        </w:numPr>
      </w:pPr>
      <w:r>
        <w:t xml:space="preserve">senectus </w:t>
      </w:r>
    </w:p>
    <w:p w:rsidR="000F032E" w:rsidRDefault="00E1399C" w:rsidP="00E1399C">
      <w:pPr>
        <w:pStyle w:val="Listenabsatz"/>
        <w:numPr>
          <w:ilvl w:val="0"/>
          <w:numId w:val="1"/>
        </w:numPr>
      </w:pPr>
      <w:r>
        <w:t>malesuada</w:t>
      </w:r>
    </w:p>
    <w:p w:rsidR="000F032E" w:rsidRDefault="000F032E" w:rsidP="000F032E">
      <w:r>
        <w:t xml:space="preserve">Nunc egestas, augue at pellentesque laoreet, felis eros vehicula leo, at malesuada velit leo quis pede. Donec interdum, metus et hendrerit aliquet, </w:t>
      </w:r>
      <w:r w:rsidRPr="00AB50EA">
        <w:rPr>
          <w:b/>
        </w:rPr>
        <w:t>dolor diam sagittis ligula</w:t>
      </w:r>
      <w:r>
        <w:t>,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0F032E" w:rsidDel="00964E46" w:rsidRDefault="000F032E" w:rsidP="000F032E">
      <w:pPr>
        <w:rPr>
          <w:del w:id="6" w:author="Erika Mustermann" w:date="2010-08-04T11:42:00Z"/>
        </w:rPr>
      </w:pPr>
    </w:p>
    <w:p w:rsidR="000F032E" w:rsidDel="00964E46" w:rsidRDefault="000F032E" w:rsidP="000F032E">
      <w:pPr>
        <w:rPr>
          <w:del w:id="7" w:author="Erika Mustermann" w:date="2010-08-04T11:42:00Z"/>
        </w:rPr>
      </w:pPr>
      <w:r>
        <w:t xml:space="preserve">Quisque id mi. Ut tincidunt tincidunt erat. Etiam feugiat lorem non metus. Vestibulum dapibus nunc ac augue. Curabitur vestibulum aliquam leo. </w:t>
      </w:r>
      <w:r w:rsidRPr="008840A2">
        <w:rPr>
          <w:lang w:val="de-DE"/>
        </w:rPr>
        <w:t xml:space="preserve">Praesent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Default="000F032E" w:rsidP="000F032E"/>
    <w:p w:rsidR="000F032E" w:rsidRDefault="000F032E" w:rsidP="000F032E">
      <w:r>
        <w:lastRenderedPageBreak/>
        <w:t xml:space="preserve">Sed in libero ut nibh placerat accumsan. Proin faucibus arcu quis ante. In consectetuer turpis ut velit. Nulla sit amet est. </w:t>
      </w:r>
      <w:r w:rsidRPr="00AB50EA">
        <w:rPr>
          <w:b/>
        </w:rPr>
        <w:t>Praesent</w:t>
      </w:r>
      <w:r>
        <w:t xml:space="preserve">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w:t>
      </w:r>
    </w:p>
    <w:p w:rsidR="00AB50EA" w:rsidRDefault="000F032E" w:rsidP="000F032E">
      <w:r>
        <w:t>Nulla facilisi. Donec id justo. Praesent porttitor, nulla vitae posuere iaculis, arcu nisl dignissim dolor, a pretium mi sem ut ipsum. Curabitur suscipit suscipit tellus. Praesent vestibulum dapibus nibh. Etiam iaculis nunc ac metus. Ut id nisl quis enim dignissim sagittis. Etiam</w:t>
      </w:r>
      <w:r w:rsidR="00AC0CFA">
        <w:fldChar w:fldCharType="begin"/>
      </w:r>
      <w:r w:rsidR="001A75BE">
        <w:instrText xml:space="preserve"> XE "</w:instrText>
      </w:r>
      <w:r w:rsidR="001A75BE" w:rsidRPr="00E21826">
        <w:instrText>Etiam</w:instrText>
      </w:r>
      <w:r w:rsidR="001A75BE">
        <w:instrText xml:space="preserve">" </w:instrText>
      </w:r>
      <w:r w:rsidR="00AC0CFA">
        <w:fldChar w:fldCharType="end"/>
      </w:r>
      <w:r>
        <w:t xml:space="preserve"> sollicitudin, ipsum eu pulvinar rutrum, tellus ipsum laoreet sapien, quis venenatis ante odio sit amet eros. Proin magna. Duis vel nibh at velit scelerisque suscipit. Curabitur turpis. Vestibulum suscipit nulla quis orci. Fusce ac felis sit amet ligula pharetra condimentum. </w:t>
      </w:r>
    </w:p>
    <w:p w:rsidR="000F032E" w:rsidRPr="00AB50EA" w:rsidRDefault="000F032E" w:rsidP="000F032E">
      <w:pPr>
        <w:rPr>
          <w:i/>
        </w:rPr>
      </w:pPr>
      <w:r w:rsidRPr="00AB50EA">
        <w:rPr>
          <w:i/>
        </w:rPr>
        <w:t>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8E3C2F" w:rsidRDefault="00AC0CFA" w:rsidP="000F032E">
      <w:r w:rsidRPr="00AC0CFA">
        <w:rPr>
          <w:b/>
          <w:rPrChange w:id="8" w:author="Erika Mustermann" w:date="2010-08-04T11:43:00Z">
            <w:rPr/>
          </w:rPrChange>
        </w:rPr>
        <w:t>Sed mollis, eros et ultrices tempus, mauris ipsum aliquam libero, non adipiscing dolor urna a orci.</w:t>
      </w:r>
      <w:r w:rsidR="000F032E">
        <w:t xml:space="preserve">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w:t>
      </w:r>
      <w:r w:rsidR="005D5D4D">
        <w:rPr>
          <w:rStyle w:val="Funotenzeichen"/>
        </w:rPr>
        <w:footnoteReference w:id="2"/>
      </w:r>
      <w:r w:rsidR="000F032E">
        <w:t xml:space="preserve">, nunc et pellentesque egestas, lacus ante convallis tellus, vitae iaculis lacus elit id tortor. Vivamus aliquet elit ac nisl. Fusce fermentum odio nec arcu. Vivamus euismod mauris. In ut quam vitae odio lacinia tincidunt. </w:t>
      </w:r>
      <w:r w:rsidR="000F032E" w:rsidRPr="00AB50EA">
        <w:rPr>
          <w:b/>
        </w:rPr>
        <w:t>Praesent ut ligula non mi varius sagitti</w:t>
      </w:r>
      <w:r w:rsidR="000F032E">
        <w:t>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pPr>
        <w:pStyle w:val="berschrift2"/>
      </w:pPr>
      <w:bookmarkStart w:id="9" w:name="_Toc266959096"/>
      <w:r>
        <w:t>Aliquam lorem ante</w:t>
      </w:r>
      <w:bookmarkEnd w:id="9"/>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w:t>
      </w:r>
      <w:r>
        <w:lastRenderedPageBreak/>
        <w:t xml:space="preserve">a, venenatis vitae, justo. </w:t>
      </w:r>
      <w:r w:rsidRPr="008840A2">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w:t>
      </w:r>
      <w:r w:rsidR="00AC0CFA">
        <w:fldChar w:fldCharType="begin"/>
      </w:r>
      <w:r w:rsidR="001A75BE">
        <w:instrText xml:space="preserve"> XE "</w:instrText>
      </w:r>
      <w:r w:rsidR="001A75BE" w:rsidRPr="00F433F6">
        <w:instrText>Nullam</w:instrText>
      </w:r>
      <w:r w:rsidR="001A75BE">
        <w:instrText xml:space="preserve">" </w:instrText>
      </w:r>
      <w:r w:rsidR="00AC0CFA">
        <w:fldChar w:fldCharType="end"/>
      </w:r>
      <w:r>
        <w:t xml:space="preserve"> quis ante. Etiam sit amet orci eget eros faucibus tincidunt. Duis leo. Sed fringilla mauris sit amet nibh. Donec sodales sagittis magna. Sed consequat, leo eget bibendum sodales, augue velit cursus nunc, quis gravida magna mi a libero. Fusce</w:t>
      </w:r>
      <w:r w:rsidR="005D5D4D">
        <w:rPr>
          <w:rStyle w:val="Funotenzeichen"/>
        </w:rPr>
        <w:footnoteReference w:id="3"/>
      </w:r>
      <w:r>
        <w:t xml:space="preserv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 xml:space="preserve">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r w:rsidRPr="00AB50EA">
        <w:rPr>
          <w:b/>
        </w:rPr>
        <w:t>Donec mollis</w:t>
      </w:r>
      <w:r>
        <w:t xml:space="preserve">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w:t>
      </w:r>
      <w:r w:rsidR="005D5D4D">
        <w:rPr>
          <w:rStyle w:val="Funotenzeichen"/>
        </w:rPr>
        <w:footnoteReference w:id="4"/>
      </w:r>
      <w:r>
        <w:t>.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w:t>
      </w:r>
      <w:r w:rsidR="00AC0CFA">
        <w:fldChar w:fldCharType="begin"/>
      </w:r>
      <w:r w:rsidR="001A75BE">
        <w:instrText xml:space="preserve"> XE "</w:instrText>
      </w:r>
      <w:r w:rsidR="001A75BE" w:rsidRPr="005914CA">
        <w:instrText>Maecena</w:instrText>
      </w:r>
      <w:r w:rsidR="001A75BE">
        <w:instrText xml:space="preserve">" </w:instrText>
      </w:r>
      <w:r w:rsidR="00AC0CFA">
        <w:fldChar w:fldCharType="end"/>
      </w:r>
      <w:r>
        <w:t>s vestibulum mollis diam. Pellentesque ut neque.</w:t>
      </w:r>
    </w:p>
    <w:p w:rsidR="00E1399C" w:rsidRDefault="00E1399C" w:rsidP="00E1399C">
      <w:pPr>
        <w:pStyle w:val="Listenabsatz"/>
        <w:numPr>
          <w:ilvl w:val="0"/>
          <w:numId w:val="2"/>
        </w:numPr>
      </w:pPr>
      <w:r>
        <w:t>Vestibulum</w:t>
      </w:r>
    </w:p>
    <w:p w:rsidR="00E1399C" w:rsidRDefault="00E1399C" w:rsidP="00E1399C">
      <w:pPr>
        <w:pStyle w:val="Listenabsatz"/>
        <w:numPr>
          <w:ilvl w:val="0"/>
          <w:numId w:val="2"/>
        </w:numPr>
      </w:pPr>
      <w:r>
        <w:t xml:space="preserve">Primis </w:t>
      </w:r>
    </w:p>
    <w:p w:rsidR="00E1399C" w:rsidRDefault="00E1399C" w:rsidP="00E1399C">
      <w:pPr>
        <w:pStyle w:val="Listenabsatz"/>
        <w:numPr>
          <w:ilvl w:val="0"/>
          <w:numId w:val="2"/>
        </w:numPr>
      </w:pPr>
      <w:r>
        <w:t xml:space="preserve">Faucibus </w:t>
      </w:r>
    </w:p>
    <w:p w:rsidR="00E1399C" w:rsidRDefault="00E1399C" w:rsidP="00E1399C">
      <w:pPr>
        <w:pStyle w:val="Listenabsatz"/>
        <w:numPr>
          <w:ilvl w:val="0"/>
          <w:numId w:val="2"/>
        </w:numPr>
      </w:pPr>
      <w:r>
        <w:t xml:space="preserve">Luctus </w:t>
      </w:r>
    </w:p>
    <w:p w:rsidR="00E1399C" w:rsidRDefault="00E1399C" w:rsidP="00E1399C">
      <w:pPr>
        <w:pStyle w:val="Listenabsatz"/>
        <w:numPr>
          <w:ilvl w:val="0"/>
          <w:numId w:val="2"/>
        </w:numPr>
      </w:pPr>
      <w:r>
        <w:t xml:space="preserve">Ultrices </w:t>
      </w:r>
    </w:p>
    <w:p w:rsidR="00E1399C" w:rsidRDefault="00E1399C" w:rsidP="00E1399C">
      <w:pPr>
        <w:pStyle w:val="Listenabsatz"/>
        <w:numPr>
          <w:ilvl w:val="0"/>
          <w:numId w:val="2"/>
        </w:numPr>
      </w:pPr>
      <w:r>
        <w:t>Posuere</w:t>
      </w:r>
    </w:p>
    <w:p w:rsidR="00E1399C" w:rsidRDefault="00E1399C" w:rsidP="00E1399C">
      <w:pPr>
        <w:pStyle w:val="Listenabsatz"/>
        <w:numPr>
          <w:ilvl w:val="0"/>
          <w:numId w:val="2"/>
        </w:numPr>
      </w:pPr>
      <w:r>
        <w:t xml:space="preserve">Cubilia </w:t>
      </w:r>
    </w:p>
    <w:p w:rsidR="000F032E" w:rsidRDefault="00E1399C" w:rsidP="00E1399C">
      <w:pPr>
        <w:pStyle w:val="Listenabsatz"/>
        <w:numPr>
          <w:ilvl w:val="0"/>
          <w:numId w:val="2"/>
        </w:numPr>
      </w:pPr>
      <w:r>
        <w:t>Curae</w:t>
      </w:r>
    </w:p>
    <w:p w:rsidR="000F032E" w:rsidRDefault="000F032E" w:rsidP="000F032E">
      <w:r>
        <w:lastRenderedPageBreak/>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AB50EA">
        <w:rPr>
          <w:b/>
        </w:rPr>
        <w:t>Pellentesque habitant</w:t>
      </w:r>
      <w:r>
        <w:t xml:space="preserve">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p w:rsidR="000F032E" w:rsidRDefault="000F032E" w:rsidP="000F032E">
      <w:r>
        <w:t>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tbl>
      <w:tblPr>
        <w:tblStyle w:val="MittlereSchattierung1-Akzent1"/>
        <w:tblW w:w="0" w:type="auto"/>
        <w:tblLook w:val="04A0"/>
      </w:tblPr>
      <w:tblGrid>
        <w:gridCol w:w="2303"/>
        <w:gridCol w:w="2303"/>
        <w:gridCol w:w="2303"/>
        <w:gridCol w:w="2303"/>
      </w:tblGrid>
      <w:tr w:rsidR="00F20EC2" w:rsidTr="00F20EC2">
        <w:trPr>
          <w:cnfStyle w:val="100000000000"/>
        </w:trPr>
        <w:tc>
          <w:tcPr>
            <w:cnfStyle w:val="001000000000"/>
            <w:tcW w:w="2303" w:type="dxa"/>
          </w:tcPr>
          <w:p w:rsidR="00F20EC2" w:rsidRDefault="00F20EC2" w:rsidP="00F20EC2">
            <w:r>
              <w:t>Quisque</w:t>
            </w:r>
          </w:p>
        </w:tc>
        <w:tc>
          <w:tcPr>
            <w:tcW w:w="2303" w:type="dxa"/>
          </w:tcPr>
          <w:p w:rsidR="00F20EC2" w:rsidRDefault="00F20EC2" w:rsidP="000F032E">
            <w:pPr>
              <w:cnfStyle w:val="100000000000"/>
            </w:pPr>
            <w:r>
              <w:t>Etiam</w:t>
            </w:r>
          </w:p>
        </w:tc>
        <w:tc>
          <w:tcPr>
            <w:tcW w:w="2303" w:type="dxa"/>
          </w:tcPr>
          <w:p w:rsidR="00F20EC2" w:rsidRDefault="00F20EC2" w:rsidP="000F032E">
            <w:pPr>
              <w:cnfStyle w:val="100000000000"/>
            </w:pPr>
            <w:r>
              <w:t>Vestibulum</w:t>
            </w:r>
          </w:p>
        </w:tc>
        <w:tc>
          <w:tcPr>
            <w:tcW w:w="2303" w:type="dxa"/>
          </w:tcPr>
          <w:p w:rsidR="00F20EC2" w:rsidRDefault="00F20EC2" w:rsidP="000F032E">
            <w:pPr>
              <w:cnfStyle w:val="100000000000"/>
            </w:pPr>
            <w:r>
              <w:t>Morbi</w:t>
            </w:r>
          </w:p>
        </w:tc>
      </w:tr>
      <w:tr w:rsidR="00F20EC2" w:rsidTr="00F20EC2">
        <w:trPr>
          <w:cnfStyle w:val="000000100000"/>
        </w:trPr>
        <w:tc>
          <w:tcPr>
            <w:cnfStyle w:val="001000000000"/>
            <w:tcW w:w="2303" w:type="dxa"/>
          </w:tcPr>
          <w:p w:rsidR="00F20EC2" w:rsidRDefault="00F20EC2" w:rsidP="000F032E">
            <w:r>
              <w:t>Quisque id mi. Ut tincidunt tincidunt erat.</w:t>
            </w:r>
          </w:p>
        </w:tc>
        <w:tc>
          <w:tcPr>
            <w:tcW w:w="2303" w:type="dxa"/>
          </w:tcPr>
          <w:p w:rsidR="00F20EC2" w:rsidRDefault="00F20EC2" w:rsidP="000F032E">
            <w:pPr>
              <w:cnfStyle w:val="000000100000"/>
            </w:pPr>
            <w:r>
              <w:t>Mauris sollicitudin fermentum libero</w:t>
            </w:r>
          </w:p>
        </w:tc>
        <w:tc>
          <w:tcPr>
            <w:tcW w:w="2303" w:type="dxa"/>
          </w:tcPr>
          <w:p w:rsidR="00F20EC2" w:rsidRDefault="00F20EC2" w:rsidP="000F032E">
            <w:pPr>
              <w:cnfStyle w:val="000000100000"/>
            </w:pPr>
            <w:r>
              <w:t>Praesent porttitor, nulla vitae posuere iaculis</w:t>
            </w:r>
          </w:p>
        </w:tc>
        <w:tc>
          <w:tcPr>
            <w:tcW w:w="2303" w:type="dxa"/>
          </w:tcPr>
          <w:p w:rsidR="00F20EC2" w:rsidRDefault="00F20EC2" w:rsidP="000F032E">
            <w:pPr>
              <w:cnfStyle w:val="000000100000"/>
            </w:pPr>
            <w:r>
              <w:t>In auctor lobortis lacus</w:t>
            </w:r>
          </w:p>
        </w:tc>
      </w:tr>
      <w:tr w:rsidR="00F20EC2" w:rsidTr="00F20EC2">
        <w:trPr>
          <w:cnfStyle w:val="000000010000"/>
        </w:trPr>
        <w:tc>
          <w:tcPr>
            <w:cnfStyle w:val="001000000000"/>
            <w:tcW w:w="2303" w:type="dxa"/>
          </w:tcPr>
          <w:p w:rsidR="00F20EC2" w:rsidRDefault="00F20EC2" w:rsidP="000F032E">
            <w:r>
              <w:t>Etiam feugiat lorem non metus</w:t>
            </w:r>
          </w:p>
        </w:tc>
        <w:tc>
          <w:tcPr>
            <w:tcW w:w="2303" w:type="dxa"/>
          </w:tcPr>
          <w:p w:rsidR="00F20EC2" w:rsidRDefault="00F20EC2" w:rsidP="000F032E">
            <w:pPr>
              <w:cnfStyle w:val="000000010000"/>
            </w:pPr>
            <w:r>
              <w:t>Morbi mollis tellus ac sapien</w:t>
            </w:r>
            <w:r w:rsidR="005D5D4D">
              <w:rPr>
                <w:rStyle w:val="Funotenzeichen"/>
              </w:rPr>
              <w:footnoteReference w:id="5"/>
            </w:r>
          </w:p>
        </w:tc>
        <w:tc>
          <w:tcPr>
            <w:tcW w:w="2303" w:type="dxa"/>
          </w:tcPr>
          <w:p w:rsidR="00F20EC2" w:rsidRDefault="00F20EC2" w:rsidP="000F032E">
            <w:pPr>
              <w:cnfStyle w:val="000000010000"/>
            </w:pPr>
            <w:r>
              <w:t xml:space="preserve"> Etiam ultricies nisi vel augue</w:t>
            </w:r>
          </w:p>
        </w:tc>
        <w:tc>
          <w:tcPr>
            <w:tcW w:w="2303" w:type="dxa"/>
          </w:tcPr>
          <w:p w:rsidR="00F20EC2" w:rsidRDefault="00F20EC2" w:rsidP="000F032E">
            <w:pPr>
              <w:cnfStyle w:val="000000010000"/>
            </w:pPr>
            <w:r>
              <w:t>-</w:t>
            </w:r>
          </w:p>
        </w:tc>
      </w:tr>
      <w:tr w:rsidR="00F20EC2" w:rsidTr="00F20EC2">
        <w:trPr>
          <w:cnfStyle w:val="000000100000"/>
        </w:trPr>
        <w:tc>
          <w:tcPr>
            <w:cnfStyle w:val="001000000000"/>
            <w:tcW w:w="2303" w:type="dxa"/>
          </w:tcPr>
          <w:p w:rsidR="00F20EC2" w:rsidRDefault="00F20EC2" w:rsidP="000F032E">
            <w:r>
              <w:t>Vestibulum dapibus nunc ac augue. Curabitur vestibulum aliquam leo</w:t>
            </w:r>
          </w:p>
        </w:tc>
        <w:tc>
          <w:tcPr>
            <w:tcW w:w="2303" w:type="dxa"/>
          </w:tcPr>
          <w:p w:rsidR="00F20EC2" w:rsidRDefault="00F20EC2" w:rsidP="000F032E">
            <w:pPr>
              <w:cnfStyle w:val="000000100000"/>
            </w:pPr>
            <w:r>
              <w:t>Proin faucibus arcu quis ante</w:t>
            </w:r>
          </w:p>
        </w:tc>
        <w:tc>
          <w:tcPr>
            <w:tcW w:w="2303" w:type="dxa"/>
          </w:tcPr>
          <w:p w:rsidR="00F20EC2" w:rsidRDefault="00F20EC2" w:rsidP="000F032E">
            <w:pPr>
              <w:cnfStyle w:val="000000100000"/>
            </w:pPr>
            <w:r>
              <w:t>-</w:t>
            </w:r>
          </w:p>
        </w:tc>
        <w:tc>
          <w:tcPr>
            <w:tcW w:w="2303" w:type="dxa"/>
          </w:tcPr>
          <w:p w:rsidR="00F20EC2" w:rsidRDefault="00F20EC2" w:rsidP="000F032E">
            <w:pPr>
              <w:cnfStyle w:val="000000100000"/>
            </w:pPr>
            <w:r>
              <w:t>Donec venenatis vulputate lorem</w:t>
            </w:r>
            <w:r w:rsidR="005D5D4D">
              <w:rPr>
                <w:rStyle w:val="Funotenzeichen"/>
              </w:rPr>
              <w:footnoteReference w:id="6"/>
            </w:r>
          </w:p>
        </w:tc>
      </w:tr>
    </w:tbl>
    <w:p w:rsidR="000F032E" w:rsidRDefault="000F032E" w:rsidP="000F032E"/>
    <w:p w:rsidR="000F032E" w:rsidRDefault="000F032E" w:rsidP="000F032E">
      <w:r>
        <w:t xml:space="preserve">Quisque id mi. Ut tincidunt tincidunt erat. Etiam feugiat lorem non metus. Vestibulum dapibus nunc ac augue. Curabitur vestibulum aliquam leo. </w:t>
      </w:r>
      <w:r w:rsidRPr="008840A2">
        <w:rPr>
          <w:lang w:val="de-DE"/>
        </w:rPr>
        <w:t xml:space="preserve">Praesent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w:t>
      </w:r>
      <w:r w:rsidR="00AC0CFA">
        <w:fldChar w:fldCharType="begin"/>
      </w:r>
      <w:r w:rsidR="001A75BE">
        <w:instrText xml:space="preserve"> XE "</w:instrText>
      </w:r>
      <w:r w:rsidR="001A75BE" w:rsidRPr="00F17720">
        <w:instrText>Mauris</w:instrText>
      </w:r>
      <w:r w:rsidR="001A75BE">
        <w:instrText xml:space="preserve">" </w:instrText>
      </w:r>
      <w:r w:rsidR="00AC0CFA">
        <w:fldChar w:fldCharType="end"/>
      </w:r>
      <w:r>
        <w:t xml:space="preserve">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5B05D6" w:rsidRDefault="000F032E" w:rsidP="000F032E">
      <w:r>
        <w:lastRenderedPageBreak/>
        <w:t>Sed in libero ut nibh placerat accumsan..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w:t>
      </w:r>
      <w:r w:rsidR="005B05D6">
        <w:t>s justo. Suspendisse eu ligula.</w:t>
      </w:r>
    </w:p>
    <w:p w:rsidR="005B05D6" w:rsidRDefault="000F032E" w:rsidP="000F032E">
      <w:r>
        <w:t xml:space="preserve">Nulla facilisi. Donec id justo. Praesent porttitor, nulla vitae posuere iaculis, arcu nisl dignissim dolor, a pretium mi sem ut ipsum. Curabitur suscipit suscipit tellus. Praesent vestibulum dapibus nibh. Etiam iaculis nunc ac metus. Ut id nisl quis enim dignissim sagittis. </w:t>
      </w:r>
    </w:p>
    <w:p w:rsidR="000F032E" w:rsidRDefault="000F032E" w:rsidP="000F032E">
      <w:r>
        <w:t xml:space="preserve">Etiam sollicitudin, ipsum eu pulvinar rutrum, tellus ipsum laoreet sapien, quis venenatis ante odio sit amet eros. Proin magna. Duis vel nibh at velit scelerisque suscipit. Curabitur turpis. Vestibulum suscipit nulla quis orci. Fusce ac felis sit amet ligula pharetra condimentum. </w:t>
      </w:r>
      <w:r w:rsidRPr="00AB50EA">
        <w:rPr>
          <w:i/>
        </w:rPr>
        <w:t>Maecenas egestas arcu quis ligula mattis placerat</w:t>
      </w:r>
      <w:r>
        <w: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AB50EA" w:rsidRDefault="000F032E" w:rsidP="000F032E">
      <w:r>
        <w:t>Sed mollis, eros et ultrices tempus, mauris ipsum aliquam libero, non adipiscing dolor urna a orci. Nulla</w:t>
      </w:r>
      <w:r w:rsidR="00AC0CFA">
        <w:fldChar w:fldCharType="begin"/>
      </w:r>
      <w:r w:rsidR="001A75BE">
        <w:instrText xml:space="preserve"> XE "</w:instrText>
      </w:r>
      <w:r w:rsidR="001A75BE" w:rsidRPr="00493F31">
        <w:instrText>Nulla</w:instrText>
      </w:r>
      <w:r w:rsidR="001A75BE">
        <w:instrText xml:space="preserve">" </w:instrText>
      </w:r>
      <w:r w:rsidR="00AC0CFA">
        <w:fldChar w:fldCharType="end"/>
      </w:r>
      <w:r>
        <w:t xml:space="preserve"> porta dolor. Class aptent taciti sociosqu ad litora torquent per conubia nostra, per inceptos hymenaeos. Pellentesque</w:t>
      </w:r>
      <w:r w:rsidR="008171A1">
        <w:rPr>
          <w:rStyle w:val="Endnotenzeichen"/>
        </w:rPr>
        <w:endnoteReference w:id="3"/>
      </w:r>
      <w:r>
        <w:t xml:space="preserv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w:t>
      </w:r>
    </w:p>
    <w:p w:rsidR="00AB50EA" w:rsidRDefault="000F032E" w:rsidP="000F032E">
      <w:r>
        <w:t xml:space="preserve">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w:t>
      </w:r>
    </w:p>
    <w:p w:rsidR="000F032E" w:rsidRDefault="000F032E" w:rsidP="000F032E">
      <w:r>
        <w:t xml:space="preserve">Vivamus euismod mauris. In ut quam vitae odio lacinia tincidunt. Praesent ut ligula non mi varius sagittis. Cras sagittis. </w:t>
      </w:r>
      <w:r w:rsidRPr="00AB50EA">
        <w:rPr>
          <w:b/>
        </w:rPr>
        <w:t>Praesent ac sem eget est egestas volutpat</w:t>
      </w:r>
      <w:r>
        <w: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E1399C" w:rsidRDefault="000F032E" w:rsidP="00E1399C">
      <w:pPr>
        <w:pStyle w:val="Listenabsatz"/>
        <w:numPr>
          <w:ilvl w:val="0"/>
          <w:numId w:val="3"/>
        </w:numPr>
      </w:pPr>
      <w:r>
        <w:t xml:space="preserve">Lorem ipsum dolor sit amet, consectetuer adipiscing elit. Aenean commodo ligula eget dolor. Aenean massa. </w:t>
      </w:r>
    </w:p>
    <w:p w:rsidR="00E1399C" w:rsidRDefault="000F032E" w:rsidP="00E1399C">
      <w:pPr>
        <w:pStyle w:val="Listenabsatz"/>
        <w:numPr>
          <w:ilvl w:val="0"/>
          <w:numId w:val="3"/>
        </w:numPr>
      </w:pPr>
      <w:r>
        <w:t xml:space="preserve">Cum sociis natoque penatibus et magnis dis parturient montes, nascetur ridiculus mus. Donec quam felis, ultricies nec, pellentesque eu, pretium quis, sem. </w:t>
      </w:r>
    </w:p>
    <w:p w:rsidR="00E1399C" w:rsidRDefault="000F032E" w:rsidP="00E1399C">
      <w:pPr>
        <w:pStyle w:val="Listenabsatz"/>
        <w:numPr>
          <w:ilvl w:val="0"/>
          <w:numId w:val="3"/>
        </w:numPr>
      </w:pPr>
      <w:r>
        <w:lastRenderedPageBreak/>
        <w:t xml:space="preserve">Nulla consequat massa quis enim. Donec pede justo, fringilla vel, aliquet nec, vulputate eget, arcu. In enim justo, rhoncus ut, imperdiet a, venenatis vitae, justo. </w:t>
      </w:r>
    </w:p>
    <w:p w:rsidR="00E1399C" w:rsidRDefault="000F032E" w:rsidP="00E1399C">
      <w:pPr>
        <w:pStyle w:val="Listenabsatz"/>
        <w:numPr>
          <w:ilvl w:val="0"/>
          <w:numId w:val="3"/>
        </w:numPr>
      </w:pPr>
      <w:r w:rsidRPr="001A71E0">
        <w:rPr>
          <w:lang w:val="de-DE"/>
        </w:rPr>
        <w:t xml:space="preserve">Nullam dictum felis eu pede mollis pretium. </w:t>
      </w:r>
      <w:r>
        <w:t xml:space="preserve">Integer tincidunt. Cras dapibus. Vivamus elementum semper nisi. Aenean vulputate eleifend tellus. Aenean leo ligula, porttitor eu, consequat vitae, eleifend ac, enim. </w:t>
      </w:r>
    </w:p>
    <w:p w:rsidR="000F032E" w:rsidRDefault="000F032E" w:rsidP="000F032E">
      <w:r>
        <w:t>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pPr>
        <w:pStyle w:val="berschrift2"/>
      </w:pPr>
      <w:bookmarkStart w:id="10" w:name="_Toc266959097"/>
      <w:r>
        <w:t>Pellentesque libero tortor</w:t>
      </w:r>
      <w:bookmarkEnd w:id="10"/>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w:t>
      </w:r>
      <w:r w:rsidR="00AC0CFA">
        <w:fldChar w:fldCharType="begin"/>
      </w:r>
      <w:r w:rsidR="001A75BE">
        <w:instrText xml:space="preserve"> XE "</w:instrText>
      </w:r>
      <w:r w:rsidR="001A75BE" w:rsidRPr="0079752E">
        <w:instrText>Donec</w:instrText>
      </w:r>
      <w:r w:rsidR="001A75BE">
        <w:instrText xml:space="preserve">" </w:instrText>
      </w:r>
      <w:r w:rsidR="00AC0CFA">
        <w:fldChar w:fldCharType="end"/>
      </w:r>
      <w:r>
        <w:t xml:space="preserve">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Pr="00763949" w:rsidRDefault="00AC0CFA" w:rsidP="000F032E">
      <w:pPr>
        <w:rPr>
          <w:i/>
          <w:rPrChange w:id="11" w:author="Erika Mustermann" w:date="2010-08-04T11:43:00Z">
            <w:rPr/>
          </w:rPrChange>
        </w:rPr>
      </w:pPr>
      <w:r w:rsidRPr="00AC0CFA">
        <w:rPr>
          <w:i/>
          <w:rPrChange w:id="12" w:author="Erika Mustermann" w:date="2010-08-04T11:43:00Z">
            <w:rPr/>
          </w:rPrChange>
        </w:rP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Vestibulum</w:t>
      </w:r>
      <w:r w:rsidR="00AC0CFA">
        <w:fldChar w:fldCharType="begin"/>
      </w:r>
      <w:r w:rsidR="001A75BE">
        <w:instrText xml:space="preserve"> XE "</w:instrText>
      </w:r>
      <w:r w:rsidR="001A75BE" w:rsidRPr="00863E99">
        <w:instrText>Vestibulum</w:instrText>
      </w:r>
      <w:r w:rsidR="001A75BE">
        <w:instrText xml:space="preserve">" </w:instrText>
      </w:r>
      <w:r w:rsidR="00AC0CFA">
        <w:fldChar w:fldCharType="end"/>
      </w:r>
      <w:r>
        <w:t xml:space="preserve"> ante ipsum primis in faucibus orci luctus et ultrices posuere cubilia Curae; Sed aliquam, nisi quis porttitor congue, elit erat euismod orci, ac placerat dolor lectus quis orci. Phasellus consectetuer vestibulum elit. </w:t>
      </w:r>
      <w:r w:rsidRPr="00AB50EA">
        <w:rPr>
          <w:i/>
        </w:rPr>
        <w:t>Aenean tellus metus, bibendum sed, posuere ac, mattis non, nunc. Vestibulum fringilla pede sit amet augue</w:t>
      </w:r>
      <w:r>
        <w:t>.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Del="00964E46" w:rsidRDefault="000F032E" w:rsidP="000F032E">
      <w:pPr>
        <w:rPr>
          <w:del w:id="13" w:author="Erika Mustermann" w:date="2010-08-04T11:43:00Z"/>
        </w:rPr>
      </w:pPr>
    </w:p>
    <w:p w:rsidR="000F032E" w:rsidRDefault="000F032E" w:rsidP="000F032E">
      <w: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w:t>
      </w:r>
      <w:r>
        <w:lastRenderedPageBreak/>
        <w:t>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r>
        <w:t>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w:t>
      </w:r>
      <w:r w:rsidR="00AC0CFA" w:rsidRPr="00AC0CFA">
        <w:rPr>
          <w:u w:val="single"/>
          <w:rPrChange w:id="14" w:author="Erika Mustermann" w:date="2010-08-04T11:43:00Z">
            <w:rPr/>
          </w:rPrChange>
        </w:rPr>
        <w:t>. Quisque libero metus, condimentum nec, tempor a, commodo mollis, magna. Vestibulum ullamcorper mauris</w:t>
      </w:r>
      <w:r>
        <w:t xml:space="preserve"> at ligula. 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r>
        <w:t xml:space="preserve">Quisque id mi. Ut tincidunt tincidunt erat. Etiam feugiat lorem non metus. Vestibulum dapibus nunc ac augue. Curabitur vestibulum aliquam leo. </w:t>
      </w:r>
      <w:r w:rsidRPr="001A71E0">
        <w:rPr>
          <w:lang w:val="de-DE"/>
        </w:rPr>
        <w:t xml:space="preserve">Praesent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w:t>
      </w:r>
      <w:r w:rsidR="005E0DF2">
        <w:rPr>
          <w:rStyle w:val="Funotenzeichen"/>
        </w:rPr>
        <w:footnoteReference w:id="7"/>
      </w:r>
      <w:r>
        <w:t xml:space="preserve"> adipiscing, dui. Vestibulum facilisis, purus nec pulvinar iaculis, ligula mi congue nunc, vitae euismod ligula urna in dolor</w:t>
      </w:r>
      <w:r w:rsidRPr="00AB50EA">
        <w:rPr>
          <w:b/>
        </w:rPr>
        <w:t>. Mauris sollicitudin fermentum libero. Praesent nonummy mi in odio</w:t>
      </w:r>
      <w:r>
        <w:t>.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Default="000F032E" w:rsidP="000F032E">
      <w:r>
        <w:t>Sed in libero ut nibh placerat accumsan. Proin faucibus arcu quis ante. In consectetuer turpis ut velit. Nulla sit amet est. Praesent metus tellus, elementum eu, semper a, adipiscing nec, purus. Cras</w:t>
      </w:r>
      <w:r w:rsidR="00AC0CFA">
        <w:fldChar w:fldCharType="begin"/>
      </w:r>
      <w:r w:rsidR="001A75BE">
        <w:instrText xml:space="preserve"> XE "</w:instrText>
      </w:r>
      <w:r w:rsidR="001A75BE" w:rsidRPr="00820390">
        <w:instrText>Cras</w:instrText>
      </w:r>
      <w:r w:rsidR="001A75BE">
        <w:instrText xml:space="preserve">" </w:instrText>
      </w:r>
      <w:r w:rsidR="00AC0CFA">
        <w:fldChar w:fldCharType="end"/>
      </w:r>
      <w:r>
        <w:t xml:space="preserve">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w:t>
      </w:r>
    </w:p>
    <w:p w:rsidR="000F032E" w:rsidRDefault="000F032E" w:rsidP="000F032E">
      <w:r>
        <w:t xml:space="preserve">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w:t>
      </w:r>
      <w:r>
        <w:lastRenderedPageBreak/>
        <w:t>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Default="000F032E" w:rsidP="000F032E">
      <w:r>
        <w:t xml:space="preserve">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w:t>
      </w:r>
      <w:r w:rsidRPr="00AB50EA">
        <w:rPr>
          <w:i/>
        </w:rPr>
        <w:t>Vivamus laoreet. Nullam tincidunt adipiscing enim. Phasellus tempus</w:t>
      </w:r>
      <w:r>
        <w:t xml:space="preserve">. Proin viverra, ligula sit amet ultrices semper, ligula arcu tristique sapien, a accumsan nisi mauris ac eros. Fusce neque. Suspendisse faucibus, nunc et pellentesque egestas, lacus ante convallis tellus, vitae iaculis lacus elit id tortor. </w:t>
      </w:r>
      <w:r w:rsidR="00AC0CFA" w:rsidRPr="00AC0CFA">
        <w:rPr>
          <w:b/>
          <w:rPrChange w:id="15" w:author="Erika Mustermann" w:date="2010-08-04T11:44:00Z">
            <w:rPr/>
          </w:rPrChange>
        </w:rPr>
        <w:t>Vivamus aliquet elit ac nisl</w:t>
      </w:r>
      <w:r>
        <w:t>.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E1399C" w:rsidRDefault="000F032E" w:rsidP="00E1399C">
      <w:pPr>
        <w:pStyle w:val="Listenabsatz"/>
        <w:numPr>
          <w:ilvl w:val="0"/>
          <w:numId w:val="4"/>
        </w:numPr>
      </w:pPr>
      <w:r>
        <w:t>Lorem ipsum dolor sit amet, consectetuer adipiscing elit.</w:t>
      </w:r>
    </w:p>
    <w:p w:rsidR="00E1399C" w:rsidRDefault="000F032E" w:rsidP="00E1399C">
      <w:pPr>
        <w:pStyle w:val="Listenabsatz"/>
        <w:numPr>
          <w:ilvl w:val="0"/>
          <w:numId w:val="4"/>
        </w:numPr>
      </w:pPr>
      <w:r>
        <w:t xml:space="preserve">Aenean commodo ligula eget dolor. Aenean massa. </w:t>
      </w:r>
    </w:p>
    <w:p w:rsidR="00E1399C" w:rsidRDefault="000F032E" w:rsidP="00E1399C">
      <w:pPr>
        <w:pStyle w:val="Listenabsatz"/>
        <w:numPr>
          <w:ilvl w:val="0"/>
          <w:numId w:val="4"/>
        </w:numPr>
      </w:pPr>
      <w:r>
        <w:t xml:space="preserve">Cum sociis natoque penatibus et magnis dis parturient montes, nascetur ridiculus mus. </w:t>
      </w:r>
    </w:p>
    <w:p w:rsidR="00E1399C" w:rsidRDefault="000F032E" w:rsidP="00E1399C">
      <w:pPr>
        <w:pStyle w:val="Listenabsatz"/>
        <w:numPr>
          <w:ilvl w:val="0"/>
          <w:numId w:val="4"/>
        </w:numPr>
      </w:pPr>
      <w:r>
        <w:t xml:space="preserve">Donec quam felis, ultricies nec, pellentesque eu, pretium quis, sem. </w:t>
      </w:r>
    </w:p>
    <w:p w:rsidR="000F032E" w:rsidRDefault="000F032E" w:rsidP="000F032E">
      <w:r>
        <w:t xml:space="preserve">Nulla consequat massa quis enim.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w:t>
      </w:r>
      <w:ins w:id="16" w:author="Erika Mustermann" w:date="2010-08-04T11:45:00Z">
        <w:r w:rsidR="006C6465" w:rsidRPr="006C6465">
          <w:t xml:space="preserve"> </w:t>
        </w:r>
        <w:r w:rsidR="006C6465">
          <w:t>et ultrices</w:t>
        </w:r>
      </w:ins>
      <w:r>
        <w:t>,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 xml:space="preserve">Duis arcu tortor, suscipit eget, imperdiet nec, imperdiet iaculis, ipsum. Sed aliquam ultrices mauris. Integer ante arcu, accumsan a, consectetuer eget, posuere ut, mauris. Praesent adipiscing. Phasellus </w:t>
      </w:r>
      <w:r>
        <w:lastRenderedPageBreak/>
        <w:t>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pPr>
        <w:pStyle w:val="berschrift2"/>
      </w:pPr>
      <w:bookmarkStart w:id="17" w:name="_Toc266959098"/>
      <w:r>
        <w:t>Vestibulum ante ipsum primis</w:t>
      </w:r>
      <w:bookmarkEnd w:id="17"/>
    </w:p>
    <w:p w:rsidR="000F032E" w:rsidRDefault="000F032E" w:rsidP="000F032E">
      <w:r>
        <w:t>Vestibulum ante ipsum primis in faucibus orci luctus et ultrices posuere cubilia Curae</w:t>
      </w:r>
      <w:r w:rsidR="00AC0CFA">
        <w:fldChar w:fldCharType="begin"/>
      </w:r>
      <w:r w:rsidR="001A75BE">
        <w:instrText xml:space="preserve"> XE "</w:instrText>
      </w:r>
      <w:r w:rsidR="001A75BE" w:rsidRPr="00EC3820">
        <w:instrText>Curae</w:instrText>
      </w:r>
      <w:r w:rsidR="001A75BE">
        <w:instrText xml:space="preserve">" </w:instrText>
      </w:r>
      <w:r w:rsidR="00AC0CFA">
        <w:fldChar w:fldCharType="end"/>
      </w:r>
      <w:r>
        <w:t>;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w:t>
      </w:r>
      <w:r w:rsidR="00E1399C">
        <w:t>is diam. Pellentesque ut neque.</w:t>
      </w:r>
    </w:p>
    <w:p w:rsidR="000F032E" w:rsidRDefault="000F032E" w:rsidP="000F032E">
      <w: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AB50EA">
        <w:rPr>
          <w:i/>
        </w:rPr>
        <w:t>Ut non enim eleifend felis pretium feugiat</w:t>
      </w:r>
      <w:r>
        <w:t>. Vivamus quis mi. Phasellus a est. Phasellus magna. In hac habitasse platea dictumst. Curabitur</w:t>
      </w:r>
      <w:r w:rsidR="005E0DF2">
        <w:rPr>
          <w:rStyle w:val="Funotenzeichen"/>
        </w:rPr>
        <w:footnoteReference w:id="8"/>
      </w:r>
      <w:r>
        <w:t xml:space="preserve"> at lacus ac velit ornare lobortis. Curabitur a felis in nunc fringilla tristique. Morbi mattis ullamcorper velit. Phasellus gravida semper nisi. Nullam vel sem. Pellentesque libero tortor, tincidunt et, tincidunt eget, semper nec, quam</w:t>
      </w:r>
      <w:r w:rsidR="00E1399C">
        <w:t>. Sed hendrerit. Morbi ac felis:</w:t>
      </w:r>
    </w:p>
    <w:p w:rsidR="00E1399C" w:rsidRDefault="000F032E" w:rsidP="00E1399C">
      <w:pPr>
        <w:pStyle w:val="Listenabsatz"/>
        <w:numPr>
          <w:ilvl w:val="0"/>
          <w:numId w:val="5"/>
        </w:numPr>
      </w:pPr>
      <w:r>
        <w:t xml:space="preserve">Nunc egestas, augue at pellentesque laoreet, felis eros vehicula leo, at malesuada velit leo quis pede. </w:t>
      </w:r>
    </w:p>
    <w:p w:rsidR="00E1399C" w:rsidRDefault="000F032E" w:rsidP="00E1399C">
      <w:pPr>
        <w:pStyle w:val="Listenabsatz"/>
        <w:numPr>
          <w:ilvl w:val="1"/>
          <w:numId w:val="5"/>
        </w:numPr>
      </w:pPr>
      <w:r>
        <w:t>Donec interdum, metus et hendrerit aliquet</w:t>
      </w:r>
      <w:r w:rsidR="00E1399C">
        <w:t>:</w:t>
      </w:r>
    </w:p>
    <w:p w:rsidR="00E1399C" w:rsidRDefault="000F032E" w:rsidP="00E1399C">
      <w:pPr>
        <w:pStyle w:val="Listenabsatz"/>
        <w:numPr>
          <w:ilvl w:val="2"/>
          <w:numId w:val="5"/>
        </w:numPr>
      </w:pPr>
      <w:r>
        <w:t xml:space="preserve"> dolor diam sagittis ligula, eget egestas libero turpis vel mi. Nunc nulla. </w:t>
      </w:r>
    </w:p>
    <w:p w:rsidR="00E1399C" w:rsidRDefault="000F032E" w:rsidP="00E1399C">
      <w:pPr>
        <w:pStyle w:val="Listenabsatz"/>
        <w:numPr>
          <w:ilvl w:val="2"/>
          <w:numId w:val="5"/>
        </w:numPr>
      </w:pPr>
      <w:r>
        <w:t xml:space="preserve">Fusce risus nisl, viverra et, tempor et, pretium in, sapien. Donec venenatis vulputate lorem. Morbi nec metus. Phasellus blandit leo ut odio. Maecenas ullamcorper, dui et placerat feugiat, eros pede varius nisi, condimentum viverra felis nunc et lorem. </w:t>
      </w:r>
    </w:p>
    <w:p w:rsidR="00E1399C" w:rsidRDefault="000F032E" w:rsidP="00E1399C">
      <w:pPr>
        <w:pStyle w:val="Listenabsatz"/>
        <w:numPr>
          <w:ilvl w:val="1"/>
          <w:numId w:val="5"/>
        </w:numPr>
      </w:pPr>
      <w:r>
        <w:t>Sed magna purus, fermentum eu, tincidunt eu, varius ut, felis</w:t>
      </w:r>
      <w:r w:rsidR="00E1399C">
        <w:t>:</w:t>
      </w:r>
    </w:p>
    <w:p w:rsidR="00E1399C" w:rsidRDefault="000F032E" w:rsidP="00E1399C">
      <w:pPr>
        <w:pStyle w:val="Listenabsatz"/>
        <w:numPr>
          <w:ilvl w:val="2"/>
          <w:numId w:val="5"/>
        </w:numPr>
      </w:pPr>
      <w:r>
        <w:t xml:space="preserve"> In auctor lobortis lacus. Quisque libero metus, condimentum nec, tempor a, commodo mollis, magna. Vestibulum ullamcorper mauris at ligula. </w:t>
      </w:r>
    </w:p>
    <w:p w:rsidR="00E1399C" w:rsidRDefault="000F032E" w:rsidP="00E1399C">
      <w:pPr>
        <w:pStyle w:val="Listenabsatz"/>
        <w:numPr>
          <w:ilvl w:val="2"/>
          <w:numId w:val="5"/>
        </w:numPr>
      </w:pPr>
      <w:r>
        <w:t xml:space="preserve">Fusce fermentum. Nullam cursus lacinia erat. Praesent blandit laoreet nibh. Fusce convallis metus id felis luctus adipiscing. </w:t>
      </w:r>
    </w:p>
    <w:p w:rsidR="000F032E" w:rsidRDefault="000F032E" w:rsidP="00E1399C">
      <w:pPr>
        <w:pStyle w:val="Listenabsatz"/>
        <w:numPr>
          <w:ilvl w:val="0"/>
          <w:numId w:val="5"/>
        </w:numPr>
      </w:pPr>
      <w:r>
        <w:t>Pellentesque egestas, neque sit amet convallis pulvinar, justo nulla eleifend augue, ac auctor orci leo non est.</w:t>
      </w:r>
    </w:p>
    <w:p w:rsidR="000F032E" w:rsidRDefault="000F032E" w:rsidP="000F032E"/>
    <w:p w:rsidR="000F032E" w:rsidRDefault="000F032E" w:rsidP="000F032E">
      <w:r>
        <w:lastRenderedPageBreak/>
        <w:t xml:space="preserve">Quisque id mi. Ut tincidunt tincidunt erat. Etiam feugiat lorem non metus. Vestibulum dapibus nunc ac augue. Curabitur vestibulum aliquam leo. </w:t>
      </w:r>
      <w:r w:rsidRPr="001A71E0">
        <w:rPr>
          <w:lang w:val="de-DE"/>
        </w:rPr>
        <w:t xml:space="preserve">Praesent egestas neque eu enim. In hac habitasse platea dictumst. </w:t>
      </w:r>
      <w:r>
        <w:t xml:space="preserve">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w:t>
      </w:r>
      <w:r w:rsidRPr="00AB50EA">
        <w:rPr>
          <w:u w:val="single"/>
        </w:rPr>
        <w:t>Mauris sollicitudin fermentum</w:t>
      </w:r>
      <w:r>
        <w:t xml:space="preserve">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Default="000F032E" w:rsidP="000F032E">
      <w:r>
        <w:t>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w:t>
      </w:r>
      <w:r w:rsidR="005E0DF2">
        <w:rPr>
          <w:rStyle w:val="Funotenzeichen"/>
        </w:rPr>
        <w:footnoteReference w:id="9"/>
      </w:r>
      <w:r>
        <w:t xml:space="preserve"> non nisl sit amet velit hendrerit rutrum. Ut leo. Ut a nisl id ante tempus hendrerit. Proin pretium, leo ac pellentesque mollis, felis nunc ultrices eros, sed gravida augue augue mollis justo. Suspendisse eu ligula.</w:t>
      </w:r>
    </w:p>
    <w:p w:rsidR="000F032E" w:rsidRDefault="000F032E" w:rsidP="000F032E">
      <w:r>
        <w:t>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w:t>
      </w:r>
      <w:r w:rsidR="00AC0CFA">
        <w:fldChar w:fldCharType="begin"/>
      </w:r>
      <w:r w:rsidR="001A75BE">
        <w:instrText xml:space="preserve"> XE "</w:instrText>
      </w:r>
      <w:r w:rsidR="001A75BE" w:rsidRPr="009C625B">
        <w:instrText>Curabitur</w:instrText>
      </w:r>
      <w:r w:rsidR="001A75BE">
        <w:instrText xml:space="preserve">" </w:instrText>
      </w:r>
      <w:r w:rsidR="00AC0CFA">
        <w:fldChar w:fldCharType="end"/>
      </w:r>
      <w:r>
        <w:t xml:space="preserve"> turpis. Vestibulum suscipit nulla quis orci. Fusce ac felis sit amet ligula pharetra condimentum. Maecenas</w:t>
      </w:r>
      <w:r w:rsidR="00AC0CFA">
        <w:fldChar w:fldCharType="begin"/>
      </w:r>
      <w:r w:rsidR="001A75BE">
        <w:instrText xml:space="preserve"> XE "</w:instrText>
      </w:r>
      <w:r w:rsidR="001A75BE" w:rsidRPr="00E43890">
        <w:instrText>Maecenas</w:instrText>
      </w:r>
      <w:r w:rsidR="001A75BE">
        <w:instrText xml:space="preserve">" </w:instrText>
      </w:r>
      <w:r w:rsidR="00AC0CFA">
        <w:fldChar w:fldCharType="end"/>
      </w:r>
      <w:r>
        <w:t xml:space="preserve">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84437F" w:rsidRDefault="0084437F" w:rsidP="0084437F">
      <w:pPr>
        <w:rPr>
          <w:ins w:id="18" w:author="Erika Mustermann" w:date="2010-08-04T11:45:00Z"/>
        </w:rPr>
      </w:pPr>
      <w:ins w:id="19" w:author="Erika Mustermann" w:date="2010-08-04T11:45:00Z">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ins>
    </w:p>
    <w:p w:rsidR="000F032E" w:rsidRDefault="000F032E" w:rsidP="000F032E">
      <w:r>
        <w:t xml:space="preserve">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w:t>
      </w:r>
      <w:r>
        <w:lastRenderedPageBreak/>
        <w:t xml:space="preserve">rhoncus eget, elementum ac, condimentum eget, diam. Nam at tortor in tellus interdum sagittis. Aliquam lobortis. </w:t>
      </w:r>
      <w:r w:rsidRPr="00AB50EA">
        <w:rPr>
          <w:b/>
        </w:rPr>
        <w:t>Donec orci lectus, aliquam ut, faucibus non, euismod id, nulla. Curabitur blandit mollis lacus.</w:t>
      </w:r>
      <w:r>
        <w:t xml:space="preserve">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 xml:space="preserve">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w:t>
      </w:r>
      <w:r>
        <w:lastRenderedPageBreak/>
        <w:t xml:space="preserve">Vestibulum fringilla pede sit amet augue. </w:t>
      </w:r>
      <w:r w:rsidRPr="00AB50EA">
        <w:rPr>
          <w:i/>
        </w:rPr>
        <w:t>In turpis. Pellentesque posuere.</w:t>
      </w:r>
      <w:r>
        <w:t xml:space="preserv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0F032E" w:rsidP="000F032E">
      <w:r>
        <w:t>Pellentesque</w:t>
      </w:r>
      <w:r w:rsidR="005E0DF2">
        <w:rPr>
          <w:rStyle w:val="Funotenzeichen"/>
        </w:rPr>
        <w:footnoteReference w:id="10"/>
      </w:r>
      <w:r>
        <w:t xml:space="preserv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r>
        <w:t xml:space="preserve">Nunc egestas, augue at pellentesque laoreet, felis eros vehicula leo, at malesuada velit leo quis pede. Donec interdum, metus et hendrerit aliquet, dolor diam sagittis ligula, eget egestas libero turpis vel mi. Nunc nulla. </w:t>
      </w:r>
      <w:r w:rsidRPr="00AB50EA">
        <w:rPr>
          <w:b/>
        </w:rPr>
        <w:t>Fusce risus nisl</w:t>
      </w:r>
      <w:r>
        <w:t>,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pPr>
        <w:pStyle w:val="berschrift2"/>
      </w:pPr>
      <w:bookmarkStart w:id="20" w:name="_Toc266959099"/>
      <w:r>
        <w:t>Nunc interdum lacus sit amet orci</w:t>
      </w:r>
      <w:bookmarkEnd w:id="20"/>
    </w:p>
    <w:p w:rsidR="000F032E" w:rsidRDefault="000F032E" w:rsidP="000F032E">
      <w:r>
        <w:t xml:space="preserve">Quisque id mi. Ut tincidunt tincidunt erat. Etiam feugiat lorem non metus. Vestibulum dapibus nunc ac augue. Curabitur vestibulum aliquam leo. </w:t>
      </w:r>
      <w:r w:rsidRPr="001A71E0">
        <w:rPr>
          <w:lang w:val="de-DE"/>
        </w:rPr>
        <w:t xml:space="preserve">Praesent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AB50EA" w:rsidRPr="00AB50EA" w:rsidRDefault="000F032E" w:rsidP="000F032E">
      <w:pPr>
        <w:rPr>
          <w:i/>
        </w:rPr>
      </w:pPr>
      <w:r w:rsidRPr="00AB50EA">
        <w:rPr>
          <w:i/>
        </w:rPr>
        <w:t xml:space="preserve">Sed in libero ut nibh placerat accumsan. Proin faucibus arcu quis ante. In consectetuer turpis ut velit. Nulla sit amet est. </w:t>
      </w:r>
    </w:p>
    <w:p w:rsidR="000F032E" w:rsidRDefault="000F032E" w:rsidP="000F032E">
      <w:r>
        <w:t>Praesent metus tellus, elementum eu, semper a, adipiscing nec, purus. Cras risus ipsum, faucibus ut, ullamcorper id, varius ac, leo. Suspendisse</w:t>
      </w:r>
      <w:r w:rsidR="00AC0CFA">
        <w:fldChar w:fldCharType="begin"/>
      </w:r>
      <w:r w:rsidR="001A75BE">
        <w:instrText xml:space="preserve"> XE "</w:instrText>
      </w:r>
      <w:r w:rsidR="001A75BE" w:rsidRPr="005E302A">
        <w:instrText>Suspendisse</w:instrText>
      </w:r>
      <w:r w:rsidR="001A75BE">
        <w:instrText xml:space="preserve">" </w:instrText>
      </w:r>
      <w:r w:rsidR="00AC0CFA">
        <w:fldChar w:fldCharType="end"/>
      </w:r>
      <w:r>
        <w:t xml:space="preserve"> feugiat. Suspendisse enim turpis, dictum sed, iaculis a, </w:t>
      </w:r>
      <w:r>
        <w:lastRenderedPageBreak/>
        <w:t>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w:t>
      </w:r>
    </w:p>
    <w:p w:rsidR="000F032E" w:rsidRDefault="000F032E" w:rsidP="000F032E"/>
    <w:p w:rsidR="000F032E" w:rsidRDefault="000F032E" w:rsidP="000F032E">
      <w:r>
        <w:t>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Default="000F032E" w:rsidP="000F032E">
      <w:r>
        <w:t>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lastRenderedPageBreak/>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w:t>
      </w:r>
      <w:r w:rsidR="00AC0CFA">
        <w:fldChar w:fldCharType="begin"/>
      </w:r>
      <w:r w:rsidR="001A75BE">
        <w:instrText xml:space="preserve"> XE "</w:instrText>
      </w:r>
      <w:r w:rsidR="001A75BE" w:rsidRPr="00DE2220">
        <w:instrText>Pellentesque</w:instrText>
      </w:r>
      <w:r w:rsidR="001A75BE">
        <w:instrText xml:space="preserve">" </w:instrText>
      </w:r>
      <w:r w:rsidR="00AC0CFA">
        <w:fldChar w:fldCharType="end"/>
      </w:r>
      <w:r>
        <w:t xml:space="preserv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0F032E" w:rsidP="000F032E">
      <w: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pPr>
        <w:pStyle w:val="berschrift2"/>
      </w:pPr>
      <w:bookmarkStart w:id="21" w:name="_Toc266959100"/>
      <w:r>
        <w:t>In auctor lobortis lacus</w:t>
      </w:r>
      <w:bookmarkEnd w:id="21"/>
    </w:p>
    <w:p w:rsidR="000F032E" w:rsidRDefault="000F032E" w:rsidP="000F032E">
      <w:r>
        <w:t xml:space="preserve">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w:t>
      </w:r>
      <w:r>
        <w:lastRenderedPageBreak/>
        <w:t>tincidunt eu, varius ut, felis. In auctor lobortis lacus. Quisque libero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AB50EA" w:rsidRPr="00AB50EA" w:rsidRDefault="00AB50EA" w:rsidP="000F032E">
      <w:pPr>
        <w:rPr>
          <w:u w:val="single"/>
        </w:rPr>
      </w:pPr>
      <w:r w:rsidRPr="00AB50EA">
        <w:rPr>
          <w:u w:val="single"/>
        </w:rPr>
        <w:t>Ut tincidunt tincidunt erat</w:t>
      </w:r>
    </w:p>
    <w:p w:rsidR="000F032E" w:rsidRDefault="000F032E" w:rsidP="000F032E">
      <w:r>
        <w:t>Quisque id mi. Ut tincidunt tincidunt erat. Etiam feugiat lorem non metus. Vestibulum dapibus nunc ac augue. Curabitur vestibulum aliquam leo. Praesent egestas neque eu enim. In hac habitasse platea dictumst. Fusce a quam. Etiam ut purus mattis mauris sodales aliquam. Curabitur nisi. Quisque malesuada placerat nisl. Nam ipsum risus, rutrum vitae</w:t>
      </w:r>
      <w:r w:rsidR="005E0DF2">
        <w:rPr>
          <w:rStyle w:val="Funotenzeichen"/>
        </w:rPr>
        <w:footnoteReference w:id="11"/>
      </w:r>
      <w:r>
        <w:t>,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Pr="00AB50EA" w:rsidRDefault="00AB50EA" w:rsidP="000F032E">
      <w:pPr>
        <w:rPr>
          <w:u w:val="single"/>
        </w:rPr>
      </w:pPr>
      <w:r w:rsidRPr="00AB50EA">
        <w:rPr>
          <w:u w:val="single"/>
        </w:rPr>
        <w:t>Sed in libero ut nibh placerat accumsan</w:t>
      </w:r>
    </w:p>
    <w:p w:rsidR="00AB50EA" w:rsidRDefault="000F032E" w:rsidP="000F032E">
      <w:r>
        <w:t xml:space="preserve">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w:t>
      </w:r>
    </w:p>
    <w:p w:rsidR="00AB50EA" w:rsidRPr="00AB50EA" w:rsidRDefault="000F032E" w:rsidP="000F032E">
      <w:pPr>
        <w:rPr>
          <w:i/>
        </w:rPr>
      </w:pPr>
      <w:r w:rsidRPr="00AB50EA">
        <w:rPr>
          <w:i/>
        </w:rPr>
        <w:t>Mauris turpis nunc, blandit et, volutpat molestie, porta ut, ligula. Fusce</w:t>
      </w:r>
      <w:r w:rsidR="00AC0CFA">
        <w:rPr>
          <w:i/>
        </w:rPr>
        <w:fldChar w:fldCharType="begin"/>
      </w:r>
      <w:r w:rsidR="001A75BE">
        <w:instrText xml:space="preserve"> XE "</w:instrText>
      </w:r>
      <w:r w:rsidR="001A75BE" w:rsidRPr="003010DA">
        <w:rPr>
          <w:i/>
        </w:rPr>
        <w:instrText>Fusce</w:instrText>
      </w:r>
      <w:r w:rsidR="001A75BE">
        <w:instrText xml:space="preserve">" </w:instrText>
      </w:r>
      <w:r w:rsidR="00AC0CFA">
        <w:rPr>
          <w:i/>
        </w:rPr>
        <w:fldChar w:fldCharType="end"/>
      </w:r>
      <w:r w:rsidRPr="00AB50EA">
        <w:rPr>
          <w:i/>
        </w:rPr>
        <w:t xml:space="preserve"> pharetra convallis urna. Quisque ut nisi. Donec mi odio, faucibus at, scelerisque quis, convallis in, nisi. Suspendisse non nisl sit amet velit hendrerit rutrum. </w:t>
      </w:r>
    </w:p>
    <w:p w:rsidR="000F032E" w:rsidRDefault="000F032E" w:rsidP="000F032E">
      <w:r>
        <w:t>Ut leo. Ut a nisl id ante tempus hendrerit. Proin pretium, leo ac pellentesque mollis, felis nunc ultrices eros, sed gravida augue augue mollis justo. Suspendisse eu ligula.</w:t>
      </w:r>
    </w:p>
    <w:p w:rsidR="000F032E" w:rsidRDefault="000F032E" w:rsidP="000F032E">
      <w:r>
        <w:t>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Pr="00AB50EA" w:rsidRDefault="00AB50EA" w:rsidP="000F032E">
      <w:pPr>
        <w:rPr>
          <w:u w:val="single"/>
        </w:rPr>
      </w:pPr>
      <w:r w:rsidRPr="00AB50EA">
        <w:rPr>
          <w:u w:val="single"/>
        </w:rPr>
        <w:t>Class aptent taciti sociosqu ad litora</w:t>
      </w:r>
    </w:p>
    <w:p w:rsidR="000F032E" w:rsidRDefault="000F032E" w:rsidP="000F032E">
      <w:r>
        <w:lastRenderedPageBreak/>
        <w:t>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w:t>
      </w:r>
      <w:r w:rsidRPr="00AB50EA">
        <w:rPr>
          <w:b/>
        </w:rPr>
        <w:t>Nulla consequat massa quis enim</w:t>
      </w:r>
      <w:r>
        <w:t xml:space="preserve">.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w:t>
      </w:r>
      <w:r w:rsidR="00AC0CFA">
        <w:fldChar w:fldCharType="begin"/>
      </w:r>
      <w:r w:rsidR="001A75BE">
        <w:instrText xml:space="preserve"> XE "</w:instrText>
      </w:r>
      <w:r w:rsidR="001A75BE" w:rsidRPr="00AA02C3">
        <w:instrText>Quisque</w:instrText>
      </w:r>
      <w:r w:rsidR="001A75BE">
        <w:instrText xml:space="preserve">" </w:instrText>
      </w:r>
      <w:r w:rsidR="00AC0CFA">
        <w:fldChar w:fldCharType="end"/>
      </w:r>
      <w:r>
        <w:t xml:space="preserve"> rutrum. Aenean imperdiet. Etiam ultricies nisi vel augue. Curabitur ullamcorper ultricies nisi. Nam eget dui. Etiam rhoncus.</w:t>
      </w:r>
    </w:p>
    <w:p w:rsidR="000F032E" w:rsidRPr="00AB50EA" w:rsidRDefault="00AB50EA" w:rsidP="000F032E">
      <w:pPr>
        <w:rPr>
          <w:u w:val="single"/>
        </w:rPr>
      </w:pPr>
      <w:r w:rsidRPr="00AB50EA">
        <w:rPr>
          <w:u w:val="single"/>
        </w:rPr>
        <w:t>Nam quam nunc, blandit vel</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 xml:space="preserve">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w:t>
      </w:r>
      <w:r>
        <w:lastRenderedPageBreak/>
        <w:t>imperdiet, leo. Maecenas malesuada. Praesent congue erat at massa. Sed cursus turpis vitae tortor. Donec posuere vulputate arcu. Phasellus accumsan cursus velit.</w:t>
      </w:r>
    </w:p>
    <w:p w:rsidR="000F032E" w:rsidRDefault="000F032E" w:rsidP="000F032E">
      <w:r>
        <w:t>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0F032E" w:rsidP="000F032E">
      <w:pPr>
        <w:rPr>
          <w:ins w:id="22" w:author="Erika Mustermann" w:date="2010-08-04T11:42:00Z"/>
        </w:rPr>
      </w:pPr>
      <w: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00000" w:rsidRDefault="001A71E0">
      <w:pPr>
        <w:pStyle w:val="berschrift2"/>
        <w:pPrChange w:id="23" w:author="Erika Mustermann" w:date="2010-08-04T11:42:00Z">
          <w:pPr/>
        </w:pPrChange>
      </w:pPr>
      <w:ins w:id="24" w:author="Erika Mustermann" w:date="2010-08-04T11:42:00Z">
        <w:r>
          <w:t>Phasellus blandit leo ut odio</w:t>
        </w:r>
      </w:ins>
    </w:p>
    <w:p w:rsidR="000F032E" w:rsidRDefault="000F032E" w:rsidP="000F032E">
      <w:r>
        <w:t>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w:t>
      </w:r>
      <w:del w:id="25" w:author="Erika Mustermann" w:date="2010-08-04T11:42:00Z">
        <w:r w:rsidDel="001A71E0">
          <w:delText xml:space="preserve"> Phasellus blandit leo ut odio</w:delText>
        </w:r>
      </w:del>
      <w:r>
        <w:t>. Maecenas ullamcorper, dui et placerat feugiat, eros pede varius nisi, condimentum viverra felis nunc et lorem. Sed magna purus, fermentum eu, tincidunt eu, varius ut, felis. In auctor lobortis lacus. Quisque libero</w:t>
      </w:r>
      <w:r w:rsidR="00AC0CFA">
        <w:fldChar w:fldCharType="begin"/>
      </w:r>
      <w:r w:rsidR="001A75BE">
        <w:instrText xml:space="preserve"> XE "</w:instrText>
      </w:r>
      <w:r w:rsidR="001A75BE" w:rsidRPr="009A6CF4">
        <w:instrText>libero</w:instrText>
      </w:r>
      <w:r w:rsidR="001A75BE">
        <w:instrText xml:space="preserve">" </w:instrText>
      </w:r>
      <w:r w:rsidR="00AC0CFA">
        <w:fldChar w:fldCharType="end"/>
      </w:r>
      <w:r>
        <w:t xml:space="preserve"> metus, condimentum nec, 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r>
        <w:t xml:space="preserve">Quisque id mi. Ut tincidunt tincidunt erat. Etiam feugiat lorem non metus. Vestibulum dapibus nunc ac augue. Curabitur vestibulum aliquam leo. </w:t>
      </w:r>
      <w:r w:rsidRPr="001A71E0">
        <w:rPr>
          <w:i/>
          <w:lang w:val="de-DE"/>
        </w:rPr>
        <w:t>Praesent egestas neque eu enim</w:t>
      </w:r>
      <w:r w:rsidRPr="001A71E0">
        <w:rPr>
          <w:lang w:val="de-DE"/>
        </w:rPr>
        <w:t xml:space="preserve">. In hac habitasse platea dictumst. </w:t>
      </w:r>
      <w:r>
        <w:t>Fusce</w:t>
      </w:r>
      <w:r w:rsidR="005E0DF2">
        <w:rPr>
          <w:rStyle w:val="Funotenzeichen"/>
        </w:rPr>
        <w:footnoteReference w:id="12"/>
      </w:r>
      <w:r>
        <w:t xml:space="preserv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w:t>
      </w:r>
      <w:r w:rsidR="003015BB">
        <w:t>mauris ut lacus. Fusce vel dui.</w:t>
      </w:r>
    </w:p>
    <w:p w:rsidR="003015BB" w:rsidRDefault="000F032E" w:rsidP="003015BB">
      <w:pPr>
        <w:pStyle w:val="Listenabsatz"/>
        <w:numPr>
          <w:ilvl w:val="0"/>
          <w:numId w:val="6"/>
        </w:numPr>
      </w:pPr>
      <w:r>
        <w:lastRenderedPageBreak/>
        <w:t xml:space="preserve">Sed in libero ut nibh placerat accumsan. Proin faucibus arcu quis ante. In consectetuer turpis ut velit. Nulla sit amet est. </w:t>
      </w:r>
      <w:r w:rsidRPr="00AB50EA">
        <w:rPr>
          <w:b/>
        </w:rPr>
        <w:t>Praesent metus tellus, elementum eu, semper a, adipiscing nec, purus</w:t>
      </w:r>
      <w:r>
        <w:t xml:space="preserve">. Cras risus ipsum, faucibus ut, ullamcorper id, varius ac, leo. </w:t>
      </w:r>
    </w:p>
    <w:p w:rsidR="003015BB" w:rsidRDefault="000F032E" w:rsidP="003015BB">
      <w:pPr>
        <w:pStyle w:val="Listenabsatz"/>
        <w:numPr>
          <w:ilvl w:val="0"/>
          <w:numId w:val="6"/>
        </w:numPr>
      </w:pPr>
      <w:r>
        <w:t xml:space="preserve">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w:t>
      </w:r>
    </w:p>
    <w:p w:rsidR="003015BB" w:rsidRDefault="000F032E" w:rsidP="003015BB">
      <w:pPr>
        <w:pStyle w:val="Listenabsatz"/>
        <w:numPr>
          <w:ilvl w:val="0"/>
          <w:numId w:val="6"/>
        </w:numPr>
      </w:pPr>
      <w:r>
        <w:t xml:space="preserve">Quisque ut nisi. Donec mi odio, faucibus at, scelerisque quis, convallis in, nisi. Suspendisse non nisl sit amet velit hendrerit rutrum. Ut leo. Ut a nisl id ante tempus hendrerit. </w:t>
      </w:r>
    </w:p>
    <w:p w:rsidR="000F032E" w:rsidRDefault="000F032E" w:rsidP="000F032E">
      <w:pPr>
        <w:pStyle w:val="Listenabsatz"/>
        <w:numPr>
          <w:ilvl w:val="0"/>
          <w:numId w:val="6"/>
        </w:numPr>
      </w:pPr>
      <w:r>
        <w:t>Proin pretium, leo ac pellentesque mollis, felis nunc ultrices eros, sed gravida augue augue mollis justo. Suspendisse eu ligula.</w:t>
      </w:r>
    </w:p>
    <w:p w:rsidR="000F032E" w:rsidRDefault="000F032E" w:rsidP="000F032E">
      <w:r>
        <w:t>Nulla facilisi. Donec id justo. Praesent porttitor, nulla vitae posuere iaculis, arcu nisl dignissim dolor, a pretium mi sem ut ipsum. Curabitur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w:t>
      </w:r>
      <w:r w:rsidR="005E0DF2">
        <w:rPr>
          <w:rStyle w:val="Funotenzeichen"/>
        </w:rPr>
        <w:footnoteReference w:id="13"/>
      </w:r>
      <w:r>
        <w:t xml:space="preserve">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Default="000F032E" w:rsidP="000F032E">
      <w:r>
        <w:t>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AB50EA"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w:t>
      </w:r>
      <w:r>
        <w:lastRenderedPageBreak/>
        <w:t xml:space="preserve">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w:t>
      </w:r>
      <w:r w:rsidR="005E0DF2">
        <w:rPr>
          <w:rStyle w:val="Funotenzeichen"/>
        </w:rPr>
        <w:footnoteReference w:id="14"/>
      </w:r>
      <w:r>
        <w:t xml:space="preserve"> imperdiet. Etiam ultricies nisi vel augue. </w:t>
      </w:r>
    </w:p>
    <w:p w:rsidR="000F032E" w:rsidRPr="00AB50EA" w:rsidRDefault="000F032E" w:rsidP="000F032E">
      <w:pPr>
        <w:rPr>
          <w:i/>
        </w:rPr>
      </w:pPr>
      <w:r w:rsidRPr="00AB50EA">
        <w:rPr>
          <w:i/>
        </w:rPr>
        <w:t>Curabitur ullamcorper ultricies nis</w:t>
      </w:r>
      <w:r w:rsidR="00AB50EA" w:rsidRPr="00AB50EA">
        <w:rPr>
          <w:i/>
        </w:rPr>
        <w:t>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pPr>
        <w:pStyle w:val="berschrift2"/>
      </w:pPr>
      <w:bookmarkStart w:id="26" w:name="_Toc266959101"/>
      <w:r>
        <w:t>Nullam nulla eros</w:t>
      </w:r>
      <w:bookmarkEnd w:id="26"/>
    </w:p>
    <w:p w:rsidR="000F032E" w:rsidRDefault="000F032E" w:rsidP="000F032E">
      <w: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 xml:space="preserve">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w:t>
      </w:r>
      <w:r w:rsidRPr="00AB50EA">
        <w:rPr>
          <w:i/>
        </w:rPr>
        <w:t>Pellentesque posuere. Praesent turpis. Aenean posuere</w:t>
      </w:r>
      <w:r>
        <w:t>,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0F032E" w:rsidP="000F032E">
      <w: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r>
        <w:lastRenderedPageBreak/>
        <w:t>Curabitur a felis in nunc fringilla tristique. Morbi mattis ullamcorper velit. Phasellus gravida semper nisi. Nullam vel sem. Pellentesque libero tortor, tincidunt et, tincidunt eget, semper nec, quam. Sed hendrerit. Morbi ac felis.</w:t>
      </w:r>
    </w:p>
    <w:p w:rsidR="00F20EC2" w:rsidRDefault="000F032E" w:rsidP="00F20EC2">
      <w:pPr>
        <w:pStyle w:val="Listenabsatz"/>
        <w:numPr>
          <w:ilvl w:val="0"/>
          <w:numId w:val="8"/>
        </w:numPr>
      </w:pPr>
      <w:r>
        <w:t xml:space="preserve">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w:t>
      </w:r>
    </w:p>
    <w:p w:rsidR="00F20EC2" w:rsidRDefault="000F032E" w:rsidP="00F20EC2">
      <w:pPr>
        <w:pStyle w:val="Listenabsatz"/>
        <w:numPr>
          <w:ilvl w:val="0"/>
          <w:numId w:val="8"/>
        </w:numPr>
      </w:pPr>
      <w:r>
        <w:t>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w:t>
      </w:r>
      <w:r w:rsidR="005E0DF2">
        <w:rPr>
          <w:rStyle w:val="Funotenzeichen"/>
        </w:rPr>
        <w:footnoteReference w:id="15"/>
      </w:r>
      <w:r>
        <w:t xml:space="preserve"> ullamcorper mauris at ligula. </w:t>
      </w:r>
    </w:p>
    <w:p w:rsidR="000F032E" w:rsidRDefault="000F032E" w:rsidP="00F20EC2">
      <w:pPr>
        <w:pStyle w:val="Listenabsatz"/>
        <w:numPr>
          <w:ilvl w:val="0"/>
          <w:numId w:val="8"/>
        </w:numPr>
      </w:pPr>
      <w:r>
        <w:t>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r>
        <w:t>Quisque</w:t>
      </w:r>
      <w:r w:rsidR="00AC0CFA">
        <w:fldChar w:fldCharType="begin"/>
      </w:r>
      <w:r w:rsidR="001A75BE">
        <w:instrText xml:space="preserve"> XE "</w:instrText>
      </w:r>
      <w:r w:rsidR="001A75BE" w:rsidRPr="00235E6F">
        <w:instrText>Quisque</w:instrText>
      </w:r>
      <w:r w:rsidR="001A75BE">
        <w:instrText xml:space="preserve">" </w:instrText>
      </w:r>
      <w:r w:rsidR="00AC0CFA">
        <w:fldChar w:fldCharType="end"/>
      </w:r>
      <w:r>
        <w:t xml:space="preserve"> id mi. Ut tincidunt tincidunt erat. Etiam feugiat lorem non metus. Vestibulum dapibus nunc ac augue. Curabitur vestibulum aliquam leo. </w:t>
      </w:r>
      <w:r w:rsidRPr="001A71E0">
        <w:rPr>
          <w:lang w:val="de-DE"/>
        </w:rPr>
        <w:t xml:space="preserve">Praesent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Default="000F032E" w:rsidP="000F032E">
      <w:r>
        <w:t>Sed in libero</w:t>
      </w:r>
      <w:r w:rsidR="005E0DF2">
        <w:rPr>
          <w:rStyle w:val="Funotenzeichen"/>
        </w:rPr>
        <w:footnoteReference w:id="16"/>
      </w:r>
      <w:r>
        <w:t xml:space="preserve">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w:t>
      </w:r>
      <w:bookmarkStart w:id="27" w:name="_GoBack"/>
      <w:bookmarkEnd w:id="27"/>
      <w:r>
        <w:t>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w:t>
      </w:r>
    </w:p>
    <w:tbl>
      <w:tblPr>
        <w:tblStyle w:val="MittleresRaster1"/>
        <w:tblW w:w="0" w:type="auto"/>
        <w:tblLook w:val="04A0"/>
      </w:tblPr>
      <w:tblGrid>
        <w:gridCol w:w="2303"/>
        <w:gridCol w:w="2303"/>
        <w:gridCol w:w="2303"/>
        <w:gridCol w:w="2303"/>
      </w:tblGrid>
      <w:tr w:rsidR="00033A3E" w:rsidTr="005A5DDB">
        <w:trPr>
          <w:cnfStyle w:val="100000000000"/>
        </w:trPr>
        <w:tc>
          <w:tcPr>
            <w:cnfStyle w:val="001000000000"/>
            <w:tcW w:w="2303" w:type="dxa"/>
          </w:tcPr>
          <w:p w:rsidR="00033A3E" w:rsidRDefault="00033A3E" w:rsidP="00033A3E">
            <w:r>
              <w:t>Class</w:t>
            </w:r>
          </w:p>
        </w:tc>
        <w:tc>
          <w:tcPr>
            <w:tcW w:w="2303" w:type="dxa"/>
          </w:tcPr>
          <w:p w:rsidR="00033A3E" w:rsidRDefault="00033A3E" w:rsidP="00FD59A9">
            <w:pPr>
              <w:cnfStyle w:val="100000000000"/>
            </w:pPr>
            <w:r>
              <w:t>Aptent</w:t>
            </w:r>
          </w:p>
        </w:tc>
        <w:tc>
          <w:tcPr>
            <w:tcW w:w="2303" w:type="dxa"/>
          </w:tcPr>
          <w:p w:rsidR="00033A3E" w:rsidRDefault="00033A3E" w:rsidP="00FD59A9">
            <w:pPr>
              <w:cnfStyle w:val="100000000000"/>
            </w:pPr>
            <w:r>
              <w:t>Taciti</w:t>
            </w:r>
          </w:p>
        </w:tc>
        <w:tc>
          <w:tcPr>
            <w:tcW w:w="2303" w:type="dxa"/>
          </w:tcPr>
          <w:p w:rsidR="00033A3E" w:rsidRDefault="00033A3E" w:rsidP="00FD59A9">
            <w:pPr>
              <w:cnfStyle w:val="100000000000"/>
            </w:pPr>
            <w:r>
              <w:t>Litora</w:t>
            </w:r>
          </w:p>
        </w:tc>
      </w:tr>
      <w:tr w:rsidR="00033A3E" w:rsidTr="005A5DDB">
        <w:trPr>
          <w:cnfStyle w:val="000000100000"/>
        </w:trPr>
        <w:tc>
          <w:tcPr>
            <w:cnfStyle w:val="001000000000"/>
            <w:tcW w:w="2303" w:type="dxa"/>
          </w:tcPr>
          <w:p w:rsidR="00033A3E" w:rsidRDefault="00033A3E" w:rsidP="00FD59A9">
            <w:r>
              <w:t>1</w:t>
            </w:r>
          </w:p>
        </w:tc>
        <w:tc>
          <w:tcPr>
            <w:tcW w:w="2303" w:type="dxa"/>
          </w:tcPr>
          <w:p w:rsidR="00033A3E" w:rsidRDefault="00033A3E" w:rsidP="00FD59A9">
            <w:pPr>
              <w:cnfStyle w:val="000000100000"/>
            </w:pPr>
            <w:r>
              <w:t>27.24</w:t>
            </w:r>
          </w:p>
        </w:tc>
        <w:tc>
          <w:tcPr>
            <w:tcW w:w="2303" w:type="dxa"/>
          </w:tcPr>
          <w:p w:rsidR="00033A3E" w:rsidRDefault="00033A3E" w:rsidP="00033A3E">
            <w:pPr>
              <w:cnfStyle w:val="000000100000"/>
            </w:pPr>
            <w:r>
              <w:t>12.41</w:t>
            </w:r>
          </w:p>
        </w:tc>
        <w:tc>
          <w:tcPr>
            <w:tcW w:w="2303" w:type="dxa"/>
          </w:tcPr>
          <w:p w:rsidR="00033A3E" w:rsidRDefault="00033A3E" w:rsidP="00FD59A9">
            <w:pPr>
              <w:cnfStyle w:val="000000100000"/>
            </w:pPr>
            <w:r>
              <w:t>767.23</w:t>
            </w:r>
          </w:p>
        </w:tc>
      </w:tr>
      <w:tr w:rsidR="00033A3E" w:rsidTr="005A5DDB">
        <w:tc>
          <w:tcPr>
            <w:cnfStyle w:val="001000000000"/>
            <w:tcW w:w="2303" w:type="dxa"/>
          </w:tcPr>
          <w:p w:rsidR="00033A3E" w:rsidRDefault="00033A3E" w:rsidP="00FD59A9">
            <w:r>
              <w:t>2</w:t>
            </w:r>
          </w:p>
        </w:tc>
        <w:tc>
          <w:tcPr>
            <w:tcW w:w="2303" w:type="dxa"/>
          </w:tcPr>
          <w:p w:rsidR="00033A3E" w:rsidRDefault="00033A3E" w:rsidP="00FD59A9">
            <w:pPr>
              <w:cnfStyle w:val="000000000000"/>
            </w:pPr>
            <w:r>
              <w:t>9.34</w:t>
            </w:r>
          </w:p>
        </w:tc>
        <w:tc>
          <w:tcPr>
            <w:tcW w:w="2303" w:type="dxa"/>
          </w:tcPr>
          <w:p w:rsidR="00033A3E" w:rsidRDefault="00033A3E" w:rsidP="00FD59A9">
            <w:pPr>
              <w:cnfStyle w:val="000000000000"/>
            </w:pPr>
            <w:r>
              <w:t>0.52</w:t>
            </w:r>
          </w:p>
        </w:tc>
        <w:tc>
          <w:tcPr>
            <w:tcW w:w="2303" w:type="dxa"/>
          </w:tcPr>
          <w:p w:rsidR="00033A3E" w:rsidRDefault="00033A3E" w:rsidP="00FD59A9">
            <w:pPr>
              <w:cnfStyle w:val="000000000000"/>
            </w:pPr>
            <w:r>
              <w:t>1020.24</w:t>
            </w:r>
          </w:p>
        </w:tc>
      </w:tr>
      <w:tr w:rsidR="00033A3E" w:rsidTr="005A5DDB">
        <w:trPr>
          <w:cnfStyle w:val="000000100000"/>
        </w:trPr>
        <w:tc>
          <w:tcPr>
            <w:cnfStyle w:val="001000000000"/>
            <w:tcW w:w="2303" w:type="dxa"/>
          </w:tcPr>
          <w:p w:rsidR="00033A3E" w:rsidRDefault="00033A3E" w:rsidP="00FD59A9">
            <w:r>
              <w:t>3</w:t>
            </w:r>
          </w:p>
        </w:tc>
        <w:tc>
          <w:tcPr>
            <w:tcW w:w="2303" w:type="dxa"/>
          </w:tcPr>
          <w:p w:rsidR="00033A3E" w:rsidRDefault="00033A3E" w:rsidP="00FD59A9">
            <w:pPr>
              <w:cnfStyle w:val="000000100000"/>
            </w:pPr>
            <w:r>
              <w:t>27.24</w:t>
            </w:r>
          </w:p>
        </w:tc>
        <w:tc>
          <w:tcPr>
            <w:tcW w:w="2303" w:type="dxa"/>
          </w:tcPr>
          <w:p w:rsidR="00033A3E" w:rsidRDefault="00033A3E" w:rsidP="00033A3E">
            <w:pPr>
              <w:cnfStyle w:val="000000100000"/>
            </w:pPr>
            <w:r>
              <w:t>52.21</w:t>
            </w:r>
          </w:p>
        </w:tc>
        <w:tc>
          <w:tcPr>
            <w:tcW w:w="2303" w:type="dxa"/>
          </w:tcPr>
          <w:p w:rsidR="00033A3E" w:rsidRDefault="00033A3E" w:rsidP="00033A3E">
            <w:pPr>
              <w:cnfStyle w:val="000000100000"/>
            </w:pPr>
            <w:r>
              <w:t>1757.23</w:t>
            </w:r>
          </w:p>
        </w:tc>
      </w:tr>
      <w:tr w:rsidR="00033A3E" w:rsidTr="005A5DDB">
        <w:tc>
          <w:tcPr>
            <w:cnfStyle w:val="001000000000"/>
            <w:tcW w:w="2303" w:type="dxa"/>
          </w:tcPr>
          <w:p w:rsidR="00033A3E" w:rsidRDefault="00033A3E" w:rsidP="00FD59A9">
            <w:r>
              <w:t>4</w:t>
            </w:r>
          </w:p>
        </w:tc>
        <w:tc>
          <w:tcPr>
            <w:tcW w:w="2303" w:type="dxa"/>
          </w:tcPr>
          <w:p w:rsidR="00033A3E" w:rsidRDefault="00033A3E" w:rsidP="00FD59A9">
            <w:pPr>
              <w:cnfStyle w:val="000000000000"/>
            </w:pPr>
            <w:r>
              <w:t>12.34</w:t>
            </w:r>
          </w:p>
        </w:tc>
        <w:tc>
          <w:tcPr>
            <w:tcW w:w="2303" w:type="dxa"/>
          </w:tcPr>
          <w:p w:rsidR="00033A3E" w:rsidRDefault="00033A3E" w:rsidP="00FD59A9">
            <w:pPr>
              <w:cnfStyle w:val="000000000000"/>
            </w:pPr>
            <w:r>
              <w:t>3.52</w:t>
            </w:r>
          </w:p>
        </w:tc>
        <w:tc>
          <w:tcPr>
            <w:tcW w:w="2303" w:type="dxa"/>
          </w:tcPr>
          <w:p w:rsidR="00033A3E" w:rsidRDefault="00033A3E" w:rsidP="00FD59A9">
            <w:pPr>
              <w:cnfStyle w:val="000000000000"/>
            </w:pPr>
            <w:r>
              <w:t>3020.24</w:t>
            </w:r>
          </w:p>
        </w:tc>
      </w:tr>
      <w:tr w:rsidR="00033A3E" w:rsidTr="005A5DDB">
        <w:trPr>
          <w:cnfStyle w:val="000000100000"/>
        </w:trPr>
        <w:tc>
          <w:tcPr>
            <w:cnfStyle w:val="001000000000"/>
            <w:tcW w:w="2303" w:type="dxa"/>
          </w:tcPr>
          <w:p w:rsidR="00033A3E" w:rsidRDefault="00033A3E" w:rsidP="00FD59A9">
            <w:r>
              <w:t>5</w:t>
            </w:r>
          </w:p>
        </w:tc>
        <w:tc>
          <w:tcPr>
            <w:tcW w:w="2303" w:type="dxa"/>
          </w:tcPr>
          <w:p w:rsidR="00033A3E" w:rsidRDefault="00C44EEB" w:rsidP="00FD59A9">
            <w:pPr>
              <w:cnfStyle w:val="000000100000"/>
            </w:pPr>
            <w:ins w:id="28" w:author="Erika Mustermann" w:date="2010-08-04T11:45:00Z">
              <w:r>
                <w:t>12</w:t>
              </w:r>
            </w:ins>
            <w:del w:id="29" w:author="Erika Mustermann" w:date="2010-08-04T11:45:00Z">
              <w:r w:rsidR="00033A3E" w:rsidDel="00C44EEB">
                <w:delText>0</w:delText>
              </w:r>
            </w:del>
            <w:r w:rsidR="00033A3E">
              <w:t>.</w:t>
            </w:r>
            <w:ins w:id="30" w:author="Erika Mustermann" w:date="2010-08-04T11:46:00Z">
              <w:r>
                <w:t>34</w:t>
              </w:r>
            </w:ins>
            <w:del w:id="31" w:author="Erika Mustermann" w:date="2010-08-04T11:45:00Z">
              <w:r w:rsidR="00033A3E" w:rsidDel="00C44EEB">
                <w:delText>0</w:delText>
              </w:r>
            </w:del>
          </w:p>
        </w:tc>
        <w:tc>
          <w:tcPr>
            <w:tcW w:w="2303" w:type="dxa"/>
          </w:tcPr>
          <w:p w:rsidR="00033A3E" w:rsidRDefault="00033A3E" w:rsidP="00C44EEB">
            <w:pPr>
              <w:cnfStyle w:val="000000100000"/>
            </w:pPr>
            <w:del w:id="32" w:author="Erika Mustermann" w:date="2010-08-04T11:45:00Z">
              <w:r w:rsidDel="00C44EEB">
                <w:delText>0</w:delText>
              </w:r>
            </w:del>
            <w:ins w:id="33" w:author="Erika Mustermann" w:date="2010-08-04T11:45:00Z">
              <w:r w:rsidR="00C44EEB">
                <w:t>1</w:t>
              </w:r>
            </w:ins>
            <w:r>
              <w:t>.</w:t>
            </w:r>
            <w:del w:id="34" w:author="Erika Mustermann" w:date="2010-08-04T11:45:00Z">
              <w:r w:rsidDel="00C44EEB">
                <w:delText>0</w:delText>
              </w:r>
            </w:del>
            <w:ins w:id="35" w:author="Erika Mustermann" w:date="2010-08-04T11:45:00Z">
              <w:r w:rsidR="00C44EEB">
                <w:t>232</w:t>
              </w:r>
            </w:ins>
          </w:p>
        </w:tc>
        <w:tc>
          <w:tcPr>
            <w:tcW w:w="2303" w:type="dxa"/>
          </w:tcPr>
          <w:p w:rsidR="00033A3E" w:rsidRDefault="00033A3E" w:rsidP="00FD59A9">
            <w:pPr>
              <w:cnfStyle w:val="000000100000"/>
            </w:pPr>
            <w:del w:id="36" w:author="Erika Mustermann" w:date="2010-08-04T11:45:00Z">
              <w:r w:rsidDel="00C44EEB">
                <w:delText>0</w:delText>
              </w:r>
            </w:del>
            <w:ins w:id="37" w:author="Erika Mustermann" w:date="2010-08-04T11:45:00Z">
              <w:r w:rsidR="00C44EEB">
                <w:t>4</w:t>
              </w:r>
            </w:ins>
            <w:r>
              <w:t>.</w:t>
            </w:r>
            <w:ins w:id="38" w:author="Erika Mustermann" w:date="2010-08-04T11:45:00Z">
              <w:r w:rsidR="00C44EEB">
                <w:t>33</w:t>
              </w:r>
            </w:ins>
            <w:r>
              <w:t>0</w:t>
            </w:r>
          </w:p>
        </w:tc>
      </w:tr>
    </w:tbl>
    <w:p w:rsidR="000F032E" w:rsidRDefault="000F032E" w:rsidP="000F032E"/>
    <w:p w:rsidR="000F032E" w:rsidRDefault="000F032E" w:rsidP="000F032E">
      <w:r>
        <w:lastRenderedPageBreak/>
        <w:t>Nulla facilisi. Donec id justo. Praesent porttitor, nulla vitae posuere iaculis, arcu nisl dignissim dolor, a pretium mi sem ut ipsum. Curabitur suscipit suscipit tellus. Praesent vestibulum dapibus nibh. Etiam iaculis nunc ac metus</w:t>
      </w:r>
      <w:r w:rsidR="005E0DF2">
        <w:rPr>
          <w:rStyle w:val="Funotenzeichen"/>
        </w:rPr>
        <w:footnoteReference w:id="17"/>
      </w:r>
      <w:r>
        <w:t>. Ut id nisl quis enim dignissim sagittis.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Default="000F032E" w:rsidP="000F032E">
      <w:r>
        <w:t>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 xml:space="preserve">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w:t>
      </w:r>
      <w:r>
        <w:lastRenderedPageBreak/>
        <w:t>mollis sed, nonummy id, metus. Nullam</w:t>
      </w:r>
      <w:r w:rsidR="005E0DF2">
        <w:rPr>
          <w:rStyle w:val="Funotenzeichen"/>
        </w:rPr>
        <w:footnoteReference w:id="18"/>
      </w:r>
      <w:r>
        <w:t xml:space="preserve"> accumsan lorem in dui. Cras ultricies mi eu turpis hendrerit fringilla. Vestibulum ante ipsum primis in faucibus orci luctus et ultrices posuere cubilia Curae; In ac dui quis mi consectetuer lacinia. Nam pretium turpis et arcu.</w:t>
      </w:r>
    </w:p>
    <w:p w:rsidR="000F032E" w:rsidRDefault="000F032E" w:rsidP="000F032E">
      <w: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w:t>
      </w:r>
      <w:r w:rsidR="005E0DF2">
        <w:rPr>
          <w:rStyle w:val="Funotenzeichen"/>
        </w:rPr>
        <w:footnoteReference w:id="19"/>
      </w:r>
      <w:r>
        <w:t>.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rsidR="000F032E" w:rsidRDefault="000F032E" w:rsidP="000F032E">
      <w:r>
        <w:t>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1A75BE" w:rsidRDefault="001A75BE" w:rsidP="001A75BE">
      <w:pPr>
        <w:pStyle w:val="berschrift1"/>
      </w:pPr>
      <w:bookmarkStart w:id="39" w:name="_Toc266959102"/>
      <w:r>
        <w:t>Pellentesque auctor neque nec urna</w:t>
      </w:r>
      <w:bookmarkEnd w:id="39"/>
    </w:p>
    <w:p w:rsidR="000F032E" w:rsidRDefault="000F032E" w:rsidP="000F032E">
      <w:r>
        <w:t>Pellentesque</w:t>
      </w:r>
      <w:r w:rsidR="005E0DF2">
        <w:rPr>
          <w:rStyle w:val="Funotenzeichen"/>
        </w:rPr>
        <w:footnoteReference w:id="20"/>
      </w:r>
      <w:r>
        <w:t xml:space="preserve"> habitant morbi tristique senectus et netus et malesuada fames ac turpis egestas. In dui magna, posuere eget, vestibulum et, tempor auctor, justo. In ac felis quis tortor malesuada pretium. Pellentesque auctor neque nec urna. </w:t>
      </w:r>
      <w:r w:rsidRPr="00AB50EA">
        <w:rPr>
          <w:i/>
        </w:rPr>
        <w:t>Proin sapien ipsum, porta a, auctor quis, euismod ut, mi. Aenean viverra rhoncus pede. Pellentesque habitant morbi tristique senectus et netus et malesuada fames ac turpis egestas</w:t>
      </w:r>
      <w:r>
        <w:t>.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pPr>
        <w:pStyle w:val="berschrift2"/>
      </w:pPr>
      <w:bookmarkStart w:id="40" w:name="_Toc266959103"/>
      <w:r>
        <w:t>Fusce convallis metus id felis luctus</w:t>
      </w:r>
      <w:bookmarkEnd w:id="40"/>
      <w:r>
        <w:t xml:space="preserve"> </w:t>
      </w:r>
    </w:p>
    <w:p w:rsidR="000F032E" w:rsidRDefault="000F032E" w:rsidP="000F032E">
      <w:r>
        <w:t>Nunc egestas, augue at pellentesque laoreet, felis eros vehicula leo, at malesuada velit leo quis pede. Donec interdum, metus et hendrerit aliquet, dolor</w:t>
      </w:r>
      <w:r w:rsidR="00AC0CFA">
        <w:fldChar w:fldCharType="begin"/>
      </w:r>
      <w:r w:rsidR="001A75BE">
        <w:instrText xml:space="preserve"> XE "</w:instrText>
      </w:r>
      <w:r w:rsidR="001A75BE" w:rsidRPr="00472298">
        <w:instrText>dolor</w:instrText>
      </w:r>
      <w:r w:rsidR="001A75BE">
        <w:instrText xml:space="preserve">" </w:instrText>
      </w:r>
      <w:r w:rsidR="00AC0CFA">
        <w:fldChar w:fldCharType="end"/>
      </w:r>
      <w:r>
        <w:t xml:space="preserve">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w:t>
      </w:r>
      <w:r>
        <w:lastRenderedPageBreak/>
        <w:t>tempor a, commodo mollis, magna.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r>
        <w:t xml:space="preserve">Quisque id mi. Ut tincidunt tincidunt erat. Etiam feugiat lorem non metus. Vestibulum dapibus nunc ac augue. Curabitur vestibulum aliquam leo. </w:t>
      </w:r>
      <w:r w:rsidRPr="001A71E0">
        <w:rPr>
          <w:lang w:val="de-DE"/>
        </w:rPr>
        <w:t xml:space="preserve">Praesent egestas neque eu enim. In hac habitasse platea dictumst. </w:t>
      </w:r>
      <w:r>
        <w:t xml:space="preserve">Fusce a quam. Etiam ut purus mattis mauris sodales aliquam. Curabitur nisi. Quisque malesuada placerat nisl. </w:t>
      </w:r>
      <w:r w:rsidRPr="00AB50EA">
        <w:rPr>
          <w:b/>
        </w:rPr>
        <w:t>Nam ipsum risus, rutrum vitae, vestibulum eu, molestie vel, lacus. Sed augue ipsum, egestas nec, vestibulum et, malesuada adipiscing, dui</w:t>
      </w:r>
      <w:r>
        <w:t>.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w:t>
      </w:r>
    </w:p>
    <w:p w:rsidR="000F032E" w:rsidRDefault="000F032E" w:rsidP="000F032E">
      <w:r>
        <w:t>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w:t>
      </w:r>
    </w:p>
    <w:p w:rsidR="000F032E" w:rsidRDefault="000F032E" w:rsidP="000F032E">
      <w:r>
        <w:t xml:space="preserve">Nulla facilisi. Donec id justo. Praesent porttitor, nulla vitae posuere iaculis, arcu nisl dignissim dolor, a pretium mi sem ut ipsum. Curabitur suscipit suscipit tellus. Praesent vestibulum dapibus nibh. Etiam iaculis nunc ac metus. Ut id nisl quis enim </w:t>
      </w:r>
      <w:r w:rsidRPr="00AB50EA">
        <w:rPr>
          <w:b/>
        </w:rPr>
        <w:t>dignissim sagittis</w:t>
      </w:r>
      <w:r>
        <w:t>.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 Pellentesque commodo eros a enim. Vestibulum turpis sem, aliquet eget, lobortis pellentesque, rutrum eu, nisl. Sed libero. Aliquam erat volutpat. Etiam vitae tortor. Morbi vestibulum volutpat enim. Aliquam eu nunc. Nunc sed turpis.</w:t>
      </w:r>
    </w:p>
    <w:p w:rsidR="000F032E" w:rsidRDefault="000F032E" w:rsidP="000F032E">
      <w:r>
        <w:t xml:space="preserve">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w:t>
      </w:r>
      <w:r>
        <w:lastRenderedPageBreak/>
        <w:t>ut ligula non mi varius sagittis. Cras sagittis. Praesent ac sem eget est egestas volutpat. Vivamus consectetuer hendrerit lacus. Cras non dolor. Vivamus in erat ut urna cursus vestibulum. Fusce commodo aliquam arcu. Nam commodo suscipit quam</w:t>
      </w:r>
      <w:r w:rsidRPr="00AB50EA">
        <w:rPr>
          <w:b/>
        </w:rPr>
        <w:t>. Quisque id odio</w:t>
      </w:r>
      <w:r>
        <w:t>. Praesent venenatis metus at tortor pulvinar varius. Lorem ipsum dolor sit amet, consectetuer adipiscing elit. Aenean commodo ligula eget dolor. Aenean massa. Cum sociis natoque penatibus et magnis dis parturient montes, nascetur ridiculus.</w:t>
      </w:r>
    </w:p>
    <w:p w:rsidR="000F032E" w:rsidRDefault="000F032E" w:rsidP="000F032E">
      <w: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1A71E0">
        <w:rPr>
          <w:lang w:val="de-DE"/>
        </w:rPr>
        <w:t xml:space="preserve">Nullam dictum felis eu pede mollis pretium. Integer tincidunt. Cras dapibus. </w:t>
      </w:r>
      <w:r>
        <w:t>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w:t>
      </w:r>
    </w:p>
    <w:p w:rsidR="000F032E" w:rsidRDefault="000F032E" w:rsidP="000F032E">
      <w:r>
        <w:t>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w:t>
      </w:r>
    </w:p>
    <w:p w:rsidR="00F20EC2" w:rsidRDefault="000F032E" w:rsidP="00F20EC2">
      <w:pPr>
        <w:pStyle w:val="Listenabsatz"/>
        <w:numPr>
          <w:ilvl w:val="0"/>
          <w:numId w:val="9"/>
        </w:numPr>
      </w:pPr>
      <w:r>
        <w:t>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w:t>
      </w:r>
    </w:p>
    <w:p w:rsidR="00F20EC2" w:rsidRDefault="000F032E" w:rsidP="00F20EC2">
      <w:pPr>
        <w:pStyle w:val="Listenabsatz"/>
        <w:numPr>
          <w:ilvl w:val="0"/>
          <w:numId w:val="9"/>
        </w:numPr>
      </w:pPr>
      <w:r>
        <w:t xml:space="preserv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p>
    <w:p w:rsidR="000F032E" w:rsidRDefault="000F032E" w:rsidP="00F20EC2">
      <w:pPr>
        <w:pStyle w:val="Listenabsatz"/>
        <w:numPr>
          <w:ilvl w:val="0"/>
          <w:numId w:val="9"/>
        </w:numPr>
      </w:pPr>
      <w:r>
        <w:t>Sed cursus turpis vitae tortor. Donec posuere vulputate arcu. Phasellus accumsan cursus velit.</w:t>
      </w:r>
    </w:p>
    <w:p w:rsidR="000F032E" w:rsidRDefault="000F032E" w:rsidP="000F032E">
      <w:pPr>
        <w:pStyle w:val="berschrift2"/>
      </w:pPr>
      <w:bookmarkStart w:id="41" w:name="_Toc266959104"/>
      <w:r>
        <w:t>Maecenas vestibulum mollis diam</w:t>
      </w:r>
      <w:bookmarkEnd w:id="41"/>
    </w:p>
    <w:p w:rsidR="000F032E" w:rsidRDefault="000F032E" w:rsidP="000F032E">
      <w:r>
        <w:t xml:space="preserve">Vestibulum ante ipsum primis in faucibus orci luctus et ultrices posuere cubilia Curae; Sed aliquam, nisi quis porttitor congue, elit erat euismod orci, ac placerat dolor lectus quis orci. Phasellus consectetuer vestibulum elit. </w:t>
      </w:r>
      <w:r w:rsidRPr="00AB50EA">
        <w:rPr>
          <w:b/>
        </w:rPr>
        <w:t>Aenean</w:t>
      </w:r>
      <w:r>
        <w:t xml:space="preserve"> tellus metus, </w:t>
      </w:r>
      <w:r w:rsidRPr="00AB50EA">
        <w:rPr>
          <w:b/>
        </w:rPr>
        <w:t>bibendum</w:t>
      </w:r>
      <w:r>
        <w:t xml:space="preserve"> sed, posuere ac, mattis non, nunc. </w:t>
      </w:r>
      <w:r w:rsidRPr="00AB50EA">
        <w:rPr>
          <w:b/>
        </w:rPr>
        <w:t>Vestibulum</w:t>
      </w:r>
      <w:r>
        <w:t xml:space="preserve">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lastRenderedPageBreak/>
        <w:t>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w:t>
      </w:r>
    </w:p>
    <w:p w:rsidR="000F032E" w:rsidRDefault="001A71E0" w:rsidP="000F032E">
      <w:moveToRangeStart w:id="42" w:author="Erika Mustermann" w:date="2010-08-04T11:41:00Z" w:name="move268685404"/>
      <w:moveTo w:id="43" w:author="Erika Mustermann" w:date="2010-08-04T11:41:00Z">
        <w:r>
          <w:t xml:space="preserve">Proin sapien ipsum, porta a, auctor quis, euismod ut, mi. </w:t>
        </w:r>
      </w:moveTo>
      <w:moveToRangeEnd w:id="42"/>
      <w:r w:rsidR="000F032E">
        <w:t xml:space="preserve">Pellentesque habitant morbi tristique senectus et netus et malesuada fames ac turpis egestas. In dui magna, </w:t>
      </w:r>
      <w:del w:id="44" w:author="Erika Mustermann" w:date="2010-08-04T11:41:00Z">
        <w:r w:rsidR="000F032E" w:rsidDel="001A71E0">
          <w:delText xml:space="preserve">posuere eget, </w:delText>
        </w:r>
      </w:del>
      <w:r w:rsidR="000F032E">
        <w:t xml:space="preserve">vestibulum et, tempor auctor, justo. In ac felis quis tortor malesuada pretium. Pellentesque auctor neque nec urna. </w:t>
      </w:r>
      <w:moveFromRangeStart w:id="45" w:author="Erika Mustermann" w:date="2010-08-04T11:41:00Z" w:name="move268685404"/>
      <w:moveFrom w:id="46" w:author="Erika Mustermann" w:date="2010-08-04T11:41:00Z">
        <w:r w:rsidR="000F032E" w:rsidDel="001A71E0">
          <w:t xml:space="preserve">Proin sapien ipsum, porta a, auctor quis, euismod ut, mi. </w:t>
        </w:r>
      </w:moveFrom>
      <w:moveFromRangeEnd w:id="45"/>
      <w:r w:rsidR="000F032E">
        <w:t>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w:t>
      </w:r>
    </w:p>
    <w:p w:rsidR="000F032E" w:rsidRDefault="000F032E" w:rsidP="000F032E">
      <w:r>
        <w:t xml:space="preserve">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w:t>
      </w:r>
      <w:r w:rsidRPr="00AB50EA">
        <w:rPr>
          <w:b/>
        </w:rPr>
        <w:t>Quisque libero metus, condimentum nec, tempor a, commodo mollis, magna</w:t>
      </w:r>
      <w:r>
        <w:t>. Vestibulum ullamcorper mauris at ligula. Fusce fermentum. Nullam cursus lacinia erat. Praesent blandit laoreet nibh. Fusce convallis metus id felis luctus adipiscing. Pellentesque egestas, neque sit amet convallis pulvinar, justo nulla eleifend augue, ac auctor orci leo non est.</w:t>
      </w:r>
    </w:p>
    <w:p w:rsidR="000F032E" w:rsidRDefault="000F032E" w:rsidP="000F032E">
      <w:r>
        <w:t xml:space="preserve">Quisque id mi. Ut tincidunt tincidunt erat. Etiam feugiat lorem non metus. Vestibulum dapibus nunc ac augue. Curabitur vestibulum aliquam leo. </w:t>
      </w:r>
      <w:r w:rsidRPr="008840A2">
        <w:rPr>
          <w:lang w:val="de-DE"/>
        </w:rPr>
        <w:t>Praesent</w:t>
      </w:r>
      <w:r w:rsidR="005E0DF2">
        <w:rPr>
          <w:rStyle w:val="Funotenzeichen"/>
        </w:rPr>
        <w:footnoteReference w:id="21"/>
      </w:r>
      <w:r w:rsidRPr="008840A2">
        <w:rPr>
          <w:lang w:val="de-DE"/>
        </w:rPr>
        <w:t xml:space="preserve"> egestas neque eu enim. In hac habitasse platea dictumst. </w:t>
      </w:r>
      <w:r>
        <w:t>Fusce a quam. Etiam ut purus mattis mauris sodales aliquam. Curabitur nisi. Quisque malesuada placerat nisl. Nam ipsum risus, rutrum vitae, vestibulum eu, molestie vel, lacus. 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w:t>
      </w:r>
      <w:r w:rsidR="005E0DF2">
        <w:rPr>
          <w:rStyle w:val="Funotenzeichen"/>
        </w:rPr>
        <w:footnoteReference w:id="22"/>
      </w:r>
      <w:r>
        <w:t xml:space="preserve"> neque ante vel mi. Morbi mollis tellus ac sapien. Phasellus volutpat, metus eget egestas mollis, lacus lacus blandit dui, id egestas quam mauris ut lacus. Fusce vel dui.</w:t>
      </w:r>
    </w:p>
    <w:p w:rsidR="001A75BE" w:rsidRDefault="000F032E">
      <w:pPr>
        <w:rPr>
          <w:rStyle w:val="berschrift1Zchn"/>
        </w:rPr>
      </w:pPr>
      <w:r>
        <w:t xml:space="preserve">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w:t>
      </w:r>
      <w:r w:rsidRPr="00AB50EA">
        <w:rPr>
          <w:b/>
        </w:rPr>
        <w:t>Praesent nec nisl a purus blandit viverra</w:t>
      </w:r>
      <w:r>
        <w:t xml:space="preserve">. Praesent ac massa at ligula laoreet iaculis. Nulla neque dolor, sagittis eget, iaculis quis, molestie non, velit. 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w:t>
      </w:r>
      <w:r>
        <w:lastRenderedPageBreak/>
        <w:t>mollis, felis nunc ultrices eros, sed gravida augue augue mollis justo. Suspendisse eu ligula.</w:t>
      </w:r>
      <w:r w:rsidR="001A75BE">
        <w:br/>
      </w:r>
      <w:r w:rsidR="001A75BE">
        <w:rPr>
          <w:rStyle w:val="berschrift1Zchn"/>
        </w:rPr>
        <w:br/>
      </w:r>
    </w:p>
    <w:p w:rsidR="001A75BE" w:rsidRDefault="001A75BE">
      <w:pPr>
        <w:rPr>
          <w:rStyle w:val="berschrift1Zchn"/>
        </w:rPr>
      </w:pPr>
      <w:r>
        <w:rPr>
          <w:rStyle w:val="berschrift1Zchn"/>
        </w:rPr>
        <w:br w:type="page"/>
      </w:r>
    </w:p>
    <w:p w:rsidR="001A75BE" w:rsidRDefault="001A75BE">
      <w:r w:rsidRPr="001A75BE">
        <w:rPr>
          <w:rStyle w:val="berschrift1Zchn"/>
        </w:rPr>
        <w:lastRenderedPageBreak/>
        <w:t>Index</w:t>
      </w:r>
    </w:p>
    <w:p w:rsidR="001A75BE" w:rsidRDefault="00AC0CFA" w:rsidP="001A75BE">
      <w:pPr>
        <w:rPr>
          <w:b/>
        </w:rPr>
        <w:sectPr w:rsidR="001A75BE" w:rsidSect="003128F6">
          <w:headerReference w:type="default" r:id="rId9"/>
          <w:footerReference w:type="default" r:id="rId10"/>
          <w:type w:val="continuous"/>
          <w:pgSz w:w="11906" w:h="16838"/>
          <w:pgMar w:top="1417" w:right="1417" w:bottom="1134" w:left="1417" w:header="708" w:footer="708" w:gutter="0"/>
          <w:pgNumType w:start="0"/>
          <w:cols w:space="708"/>
          <w:titlePg/>
          <w:docGrid w:linePitch="360"/>
        </w:sectPr>
      </w:pPr>
      <w:r>
        <w:rPr>
          <w:b/>
        </w:rPr>
        <w:fldChar w:fldCharType="begin"/>
      </w:r>
      <w:r w:rsidR="001A75BE">
        <w:rPr>
          <w:b/>
        </w:rPr>
        <w:instrText xml:space="preserve"> INDEX \e " · " \h "A" \c "1" \z "1031" </w:instrText>
      </w:r>
      <w:r>
        <w:rPr>
          <w:b/>
        </w:rPr>
        <w:fldChar w:fldCharType="separate"/>
      </w:r>
    </w:p>
    <w:p w:rsidR="001A75BE" w:rsidRDefault="001A75BE">
      <w:pPr>
        <w:pStyle w:val="Indexberschrift"/>
        <w:keepNext/>
        <w:tabs>
          <w:tab w:val="right" w:pos="9062"/>
        </w:tabs>
        <w:rPr>
          <w:rFonts w:eastAsiaTheme="minorEastAsia" w:cstheme="minorBidi"/>
          <w:b w:val="0"/>
          <w:bCs w:val="0"/>
        </w:rPr>
      </w:pPr>
      <w:r>
        <w:lastRenderedPageBreak/>
        <w:t>A</w:t>
      </w:r>
    </w:p>
    <w:p w:rsidR="001A75BE" w:rsidRDefault="001A75BE">
      <w:pPr>
        <w:pStyle w:val="Index1"/>
        <w:tabs>
          <w:tab w:val="right" w:pos="9062"/>
        </w:tabs>
      </w:pPr>
      <w:r w:rsidRPr="00EF31E3">
        <w:rPr>
          <w:b/>
        </w:rPr>
        <w:t>Aenean</w:t>
      </w:r>
      <w:r>
        <w:t xml:space="preserve"> · 2</w:t>
      </w:r>
    </w:p>
    <w:p w:rsidR="001A75BE" w:rsidRDefault="001A75BE">
      <w:pPr>
        <w:pStyle w:val="Indexberschrift"/>
        <w:keepNext/>
        <w:tabs>
          <w:tab w:val="right" w:pos="9062"/>
        </w:tabs>
        <w:rPr>
          <w:rFonts w:eastAsiaTheme="minorEastAsia" w:cstheme="minorBidi"/>
          <w:b w:val="0"/>
          <w:bCs w:val="0"/>
        </w:rPr>
      </w:pPr>
      <w:r>
        <w:t>C</w:t>
      </w:r>
    </w:p>
    <w:p w:rsidR="001A75BE" w:rsidRDefault="001A75BE">
      <w:pPr>
        <w:pStyle w:val="Index1"/>
        <w:tabs>
          <w:tab w:val="right" w:pos="9062"/>
        </w:tabs>
      </w:pPr>
      <w:r>
        <w:t>Cras · 9</w:t>
      </w:r>
    </w:p>
    <w:p w:rsidR="001A75BE" w:rsidRDefault="001A75BE">
      <w:pPr>
        <w:pStyle w:val="Index1"/>
        <w:tabs>
          <w:tab w:val="right" w:pos="9062"/>
        </w:tabs>
      </w:pPr>
      <w:r>
        <w:t>Curabitur · 12</w:t>
      </w:r>
    </w:p>
    <w:p w:rsidR="001A75BE" w:rsidRDefault="001A75BE">
      <w:pPr>
        <w:pStyle w:val="Index1"/>
        <w:tabs>
          <w:tab w:val="right" w:pos="9062"/>
        </w:tabs>
      </w:pPr>
      <w:r>
        <w:t>Curae · 11</w:t>
      </w:r>
    </w:p>
    <w:p w:rsidR="001A75BE" w:rsidRDefault="001A75BE">
      <w:pPr>
        <w:pStyle w:val="Indexberschrift"/>
        <w:keepNext/>
        <w:tabs>
          <w:tab w:val="right" w:pos="9062"/>
        </w:tabs>
        <w:rPr>
          <w:rFonts w:eastAsiaTheme="minorEastAsia" w:cstheme="minorBidi"/>
          <w:b w:val="0"/>
          <w:bCs w:val="0"/>
        </w:rPr>
      </w:pPr>
      <w:r>
        <w:t>D</w:t>
      </w:r>
    </w:p>
    <w:p w:rsidR="001A75BE" w:rsidRDefault="001A75BE">
      <w:pPr>
        <w:pStyle w:val="Index1"/>
        <w:tabs>
          <w:tab w:val="right" w:pos="9062"/>
        </w:tabs>
      </w:pPr>
      <w:r>
        <w:t>dolor · 25</w:t>
      </w:r>
    </w:p>
    <w:p w:rsidR="001A75BE" w:rsidRDefault="001A75BE">
      <w:pPr>
        <w:pStyle w:val="Index1"/>
        <w:tabs>
          <w:tab w:val="right" w:pos="9062"/>
        </w:tabs>
      </w:pPr>
      <w:r>
        <w:t>Donec · 8</w:t>
      </w:r>
    </w:p>
    <w:p w:rsidR="001A75BE" w:rsidRDefault="001A75BE">
      <w:pPr>
        <w:pStyle w:val="Indexberschrift"/>
        <w:keepNext/>
        <w:tabs>
          <w:tab w:val="right" w:pos="9062"/>
        </w:tabs>
        <w:rPr>
          <w:rFonts w:eastAsiaTheme="minorEastAsia" w:cstheme="minorBidi"/>
          <w:b w:val="0"/>
          <w:bCs w:val="0"/>
        </w:rPr>
      </w:pPr>
      <w:r>
        <w:t>E</w:t>
      </w:r>
    </w:p>
    <w:p w:rsidR="001A75BE" w:rsidRDefault="001A75BE">
      <w:pPr>
        <w:pStyle w:val="Index1"/>
        <w:tabs>
          <w:tab w:val="right" w:pos="9062"/>
        </w:tabs>
      </w:pPr>
      <w:r>
        <w:t>Etiam · 4</w:t>
      </w:r>
    </w:p>
    <w:p w:rsidR="001A75BE" w:rsidRDefault="001A75BE">
      <w:pPr>
        <w:pStyle w:val="Indexberschrift"/>
        <w:keepNext/>
        <w:tabs>
          <w:tab w:val="right" w:pos="9062"/>
        </w:tabs>
        <w:rPr>
          <w:rFonts w:eastAsiaTheme="minorEastAsia" w:cstheme="minorBidi"/>
          <w:b w:val="0"/>
          <w:bCs w:val="0"/>
        </w:rPr>
      </w:pPr>
      <w:r>
        <w:t>F</w:t>
      </w:r>
    </w:p>
    <w:p w:rsidR="001A75BE" w:rsidRDefault="001A75BE">
      <w:pPr>
        <w:pStyle w:val="Index1"/>
        <w:tabs>
          <w:tab w:val="right" w:pos="9062"/>
        </w:tabs>
      </w:pPr>
      <w:r w:rsidRPr="00EF31E3">
        <w:rPr>
          <w:i/>
        </w:rPr>
        <w:t>Fusce</w:t>
      </w:r>
      <w:r>
        <w:t xml:space="preserve"> · 17</w:t>
      </w:r>
    </w:p>
    <w:p w:rsidR="001A75BE" w:rsidRDefault="001A75BE">
      <w:pPr>
        <w:pStyle w:val="Indexberschrift"/>
        <w:keepNext/>
        <w:tabs>
          <w:tab w:val="right" w:pos="9062"/>
        </w:tabs>
        <w:rPr>
          <w:rFonts w:eastAsiaTheme="minorEastAsia" w:cstheme="minorBidi"/>
          <w:b w:val="0"/>
          <w:bCs w:val="0"/>
        </w:rPr>
      </w:pPr>
      <w:r>
        <w:t>L</w:t>
      </w:r>
    </w:p>
    <w:p w:rsidR="001A75BE" w:rsidRDefault="001A75BE">
      <w:pPr>
        <w:pStyle w:val="Index1"/>
        <w:tabs>
          <w:tab w:val="right" w:pos="9062"/>
        </w:tabs>
      </w:pPr>
      <w:r>
        <w:t>libero · 19</w:t>
      </w:r>
    </w:p>
    <w:p w:rsidR="001A75BE" w:rsidRDefault="001A75BE">
      <w:pPr>
        <w:pStyle w:val="Indexberschrift"/>
        <w:keepNext/>
        <w:tabs>
          <w:tab w:val="right" w:pos="9062"/>
        </w:tabs>
        <w:rPr>
          <w:rFonts w:eastAsiaTheme="minorEastAsia" w:cstheme="minorBidi"/>
          <w:b w:val="0"/>
          <w:bCs w:val="0"/>
        </w:rPr>
      </w:pPr>
      <w:r>
        <w:t>M</w:t>
      </w:r>
    </w:p>
    <w:p w:rsidR="001A75BE" w:rsidRDefault="001A75BE">
      <w:pPr>
        <w:pStyle w:val="Index1"/>
        <w:tabs>
          <w:tab w:val="right" w:pos="9062"/>
        </w:tabs>
      </w:pPr>
      <w:r>
        <w:t>Maecena · 5</w:t>
      </w:r>
    </w:p>
    <w:p w:rsidR="001A75BE" w:rsidRDefault="001A75BE">
      <w:pPr>
        <w:pStyle w:val="Index1"/>
        <w:tabs>
          <w:tab w:val="right" w:pos="9062"/>
        </w:tabs>
      </w:pPr>
      <w:r>
        <w:t>Maecenas · 12</w:t>
      </w:r>
    </w:p>
    <w:p w:rsidR="001A75BE" w:rsidRDefault="001A75BE">
      <w:pPr>
        <w:pStyle w:val="Index1"/>
        <w:tabs>
          <w:tab w:val="right" w:pos="9062"/>
        </w:tabs>
      </w:pPr>
      <w:r>
        <w:t>Mauris · 6</w:t>
      </w:r>
    </w:p>
    <w:p w:rsidR="001A75BE" w:rsidRDefault="001A75BE">
      <w:pPr>
        <w:pStyle w:val="Indexberschrift"/>
        <w:keepNext/>
        <w:tabs>
          <w:tab w:val="right" w:pos="9062"/>
        </w:tabs>
        <w:rPr>
          <w:rFonts w:eastAsiaTheme="minorEastAsia" w:cstheme="minorBidi"/>
          <w:b w:val="0"/>
          <w:bCs w:val="0"/>
        </w:rPr>
      </w:pPr>
      <w:r>
        <w:t>N</w:t>
      </w:r>
    </w:p>
    <w:p w:rsidR="001A75BE" w:rsidRDefault="001A75BE">
      <w:pPr>
        <w:pStyle w:val="Index1"/>
        <w:tabs>
          <w:tab w:val="right" w:pos="9062"/>
        </w:tabs>
      </w:pPr>
      <w:r>
        <w:t>Nulla · 7</w:t>
      </w:r>
    </w:p>
    <w:p w:rsidR="001A75BE" w:rsidRDefault="001A75BE">
      <w:pPr>
        <w:pStyle w:val="Index1"/>
        <w:tabs>
          <w:tab w:val="right" w:pos="9062"/>
        </w:tabs>
      </w:pPr>
      <w:r>
        <w:t>Nullam · 5</w:t>
      </w:r>
    </w:p>
    <w:p w:rsidR="001A75BE" w:rsidRDefault="001A75BE">
      <w:pPr>
        <w:pStyle w:val="Indexberschrift"/>
        <w:keepNext/>
        <w:tabs>
          <w:tab w:val="right" w:pos="9062"/>
        </w:tabs>
        <w:rPr>
          <w:rFonts w:eastAsiaTheme="minorEastAsia" w:cstheme="minorBidi"/>
          <w:b w:val="0"/>
          <w:bCs w:val="0"/>
        </w:rPr>
      </w:pPr>
      <w:r>
        <w:t>P</w:t>
      </w:r>
    </w:p>
    <w:p w:rsidR="001A75BE" w:rsidRDefault="001A75BE">
      <w:pPr>
        <w:pStyle w:val="Index1"/>
        <w:tabs>
          <w:tab w:val="right" w:pos="9062"/>
        </w:tabs>
      </w:pPr>
      <w:r>
        <w:t>Pellentesque · 16</w:t>
      </w:r>
    </w:p>
    <w:p w:rsidR="001A75BE" w:rsidRDefault="001A75BE">
      <w:pPr>
        <w:pStyle w:val="Indexberschrift"/>
        <w:keepNext/>
        <w:tabs>
          <w:tab w:val="right" w:pos="9062"/>
        </w:tabs>
        <w:rPr>
          <w:rFonts w:eastAsiaTheme="minorEastAsia" w:cstheme="minorBidi"/>
          <w:b w:val="0"/>
          <w:bCs w:val="0"/>
        </w:rPr>
      </w:pPr>
      <w:r>
        <w:lastRenderedPageBreak/>
        <w:t>Q</w:t>
      </w:r>
    </w:p>
    <w:p w:rsidR="001A75BE" w:rsidRDefault="001A75BE">
      <w:pPr>
        <w:pStyle w:val="Index1"/>
        <w:tabs>
          <w:tab w:val="right" w:pos="9062"/>
        </w:tabs>
      </w:pPr>
      <w:r>
        <w:t>Quisque · 18, 22</w:t>
      </w:r>
    </w:p>
    <w:p w:rsidR="001A75BE" w:rsidRDefault="001A75BE">
      <w:pPr>
        <w:pStyle w:val="Indexberschrift"/>
        <w:keepNext/>
        <w:tabs>
          <w:tab w:val="right" w:pos="9062"/>
        </w:tabs>
        <w:rPr>
          <w:rFonts w:eastAsiaTheme="minorEastAsia" w:cstheme="minorBidi"/>
          <w:b w:val="0"/>
          <w:bCs w:val="0"/>
        </w:rPr>
      </w:pPr>
      <w:r>
        <w:t>S</w:t>
      </w:r>
    </w:p>
    <w:p w:rsidR="001A75BE" w:rsidRDefault="001A75BE">
      <w:pPr>
        <w:pStyle w:val="Index1"/>
        <w:tabs>
          <w:tab w:val="right" w:pos="9062"/>
        </w:tabs>
      </w:pPr>
      <w:r>
        <w:t>Suspendisse · 15</w:t>
      </w:r>
    </w:p>
    <w:p w:rsidR="001A75BE" w:rsidRDefault="001A75BE">
      <w:pPr>
        <w:pStyle w:val="Indexberschrift"/>
        <w:keepNext/>
        <w:tabs>
          <w:tab w:val="right" w:pos="9062"/>
        </w:tabs>
        <w:rPr>
          <w:rFonts w:eastAsiaTheme="minorEastAsia" w:cstheme="minorBidi"/>
          <w:b w:val="0"/>
          <w:bCs w:val="0"/>
        </w:rPr>
      </w:pPr>
      <w:r>
        <w:t>V</w:t>
      </w:r>
    </w:p>
    <w:p w:rsidR="001A75BE" w:rsidRDefault="001A75BE">
      <w:pPr>
        <w:pStyle w:val="Index1"/>
        <w:tabs>
          <w:tab w:val="right" w:pos="9062"/>
        </w:tabs>
      </w:pPr>
      <w:r>
        <w:t>Vestibulum · 8</w:t>
      </w:r>
    </w:p>
    <w:p w:rsidR="001A75BE" w:rsidRDefault="001A75BE" w:rsidP="001A75BE">
      <w:pPr>
        <w:rPr>
          <w:b/>
        </w:rPr>
        <w:sectPr w:rsidR="001A75BE" w:rsidSect="001A75BE">
          <w:type w:val="continuous"/>
          <w:pgSz w:w="11906" w:h="16838"/>
          <w:pgMar w:top="1417" w:right="1417" w:bottom="1134" w:left="1417" w:header="708" w:footer="708" w:gutter="0"/>
          <w:cols w:space="720"/>
          <w:docGrid w:linePitch="360"/>
        </w:sectPr>
      </w:pPr>
    </w:p>
    <w:p w:rsidR="001A75BE" w:rsidRPr="001A75BE" w:rsidRDefault="00AC0CFA" w:rsidP="001A75BE">
      <w:pPr>
        <w:rPr>
          <w:b/>
        </w:rPr>
      </w:pPr>
      <w:r>
        <w:rPr>
          <w:b/>
        </w:rPr>
        <w:lastRenderedPageBreak/>
        <w:fldChar w:fldCharType="end"/>
      </w:r>
    </w:p>
    <w:p w:rsidR="005E0DF2" w:rsidRDefault="005E0DF2">
      <w:pPr>
        <w:rPr>
          <w:rFonts w:cstheme="minorHAnsi"/>
          <w:b/>
          <w:sz w:val="18"/>
          <w:szCs w:val="18"/>
        </w:rPr>
      </w:pPr>
      <w:r>
        <w:rPr>
          <w:b/>
        </w:rPr>
        <w:br w:type="page"/>
      </w:r>
    </w:p>
    <w:p w:rsidR="001A75BE" w:rsidRPr="001A75BE" w:rsidRDefault="001A75BE" w:rsidP="001A75BE">
      <w:pPr>
        <w:pStyle w:val="Index1"/>
        <w:tabs>
          <w:tab w:val="right" w:leader="dot" w:pos="4166"/>
        </w:tabs>
        <w:ind w:left="0" w:firstLine="0"/>
        <w:rPr>
          <w:b/>
        </w:rPr>
      </w:pPr>
    </w:p>
    <w:sectPr w:rsidR="001A75BE" w:rsidRPr="001A75BE" w:rsidSect="001A75BE">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A9F" w:rsidRDefault="000C3A9F" w:rsidP="00E200D6">
      <w:pPr>
        <w:spacing w:after="0" w:line="240" w:lineRule="auto"/>
      </w:pPr>
      <w:r>
        <w:separator/>
      </w:r>
    </w:p>
  </w:endnote>
  <w:endnote w:type="continuationSeparator" w:id="0">
    <w:p w:rsidR="000C3A9F" w:rsidRDefault="000C3A9F" w:rsidP="00E200D6">
      <w:pPr>
        <w:spacing w:after="0" w:line="240" w:lineRule="auto"/>
      </w:pPr>
      <w:r>
        <w:continuationSeparator/>
      </w:r>
    </w:p>
  </w:endnote>
  <w:endnote w:id="1">
    <w:p w:rsidR="005E0DF2" w:rsidRPr="005E0DF2" w:rsidRDefault="005E0DF2">
      <w:pPr>
        <w:pStyle w:val="Endnotentext"/>
        <w:rPr>
          <w:lang w:val="de-DE"/>
        </w:rPr>
      </w:pPr>
      <w:r>
        <w:rPr>
          <w:rStyle w:val="Endnotenzeichen"/>
        </w:rPr>
        <w:endnoteRef/>
      </w:r>
      <w:r>
        <w:t xml:space="preserve"> . Vestibulum volutpat pretium libero</w:t>
      </w:r>
    </w:p>
  </w:endnote>
  <w:endnote w:id="2">
    <w:p w:rsidR="005E0DF2" w:rsidRPr="005E0DF2" w:rsidRDefault="005E0DF2">
      <w:pPr>
        <w:pStyle w:val="Endnotentext"/>
        <w:rPr>
          <w:lang w:val="de-DE"/>
        </w:rPr>
      </w:pPr>
      <w:r>
        <w:rPr>
          <w:rStyle w:val="Endnotenzeichen"/>
        </w:rPr>
        <w:endnoteRef/>
      </w:r>
      <w:r>
        <w:t xml:space="preserve"> Morbi mattis ullamcorper velit</w:t>
      </w:r>
    </w:p>
  </w:endnote>
  <w:endnote w:id="3">
    <w:p w:rsidR="008171A1" w:rsidRPr="008171A1" w:rsidRDefault="008171A1">
      <w:pPr>
        <w:pStyle w:val="Endnotentext"/>
        <w:rPr>
          <w:lang w:val="de-DE"/>
        </w:rPr>
      </w:pPr>
      <w:r>
        <w:rPr>
          <w:rStyle w:val="Endnotenzeichen"/>
        </w:rPr>
        <w:endnoteRef/>
      </w:r>
      <w:r>
        <w:t xml:space="preserve"> Vivamus laoreet</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80"/>
    </w:tblGrid>
    <w:tr w:rsidR="0062029B">
      <w:trPr>
        <w:trHeight w:val="151"/>
      </w:trPr>
      <w:tc>
        <w:tcPr>
          <w:tcW w:w="2250" w:type="pct"/>
          <w:tcBorders>
            <w:bottom w:val="single" w:sz="4" w:space="0" w:color="4F81BD" w:themeColor="accent1"/>
          </w:tcBorders>
        </w:tcPr>
        <w:p w:rsidR="0062029B" w:rsidRDefault="0062029B">
          <w:pPr>
            <w:pStyle w:val="Kopfzeile"/>
            <w:rPr>
              <w:rFonts w:asciiTheme="majorHAnsi" w:eastAsiaTheme="majorEastAsia" w:hAnsiTheme="majorHAnsi" w:cstheme="majorBidi"/>
              <w:b/>
              <w:bCs/>
            </w:rPr>
          </w:pPr>
        </w:p>
      </w:tc>
      <w:tc>
        <w:tcPr>
          <w:tcW w:w="500" w:type="pct"/>
          <w:vMerge w:val="restart"/>
          <w:noWrap/>
          <w:vAlign w:val="center"/>
        </w:tcPr>
        <w:p w:rsidR="0062029B" w:rsidRDefault="00AC0CFA" w:rsidP="0062029B">
          <w:pPr>
            <w:pStyle w:val="KeinLeerraum"/>
            <w:jc w:val="center"/>
            <w:rPr>
              <w:rFonts w:asciiTheme="majorHAnsi" w:hAnsiTheme="majorHAnsi"/>
            </w:rPr>
          </w:pPr>
          <w:r w:rsidRPr="00AC0CFA">
            <w:fldChar w:fldCharType="begin"/>
          </w:r>
          <w:r w:rsidR="0062029B">
            <w:instrText xml:space="preserve"> PAGE  \* MERGEFORMAT </w:instrText>
          </w:r>
          <w:r w:rsidRPr="00AC0CFA">
            <w:fldChar w:fldCharType="separate"/>
          </w:r>
          <w:r w:rsidR="00A63446" w:rsidRPr="00A63446">
            <w:rPr>
              <w:rFonts w:asciiTheme="majorHAnsi" w:hAnsiTheme="majorHAnsi"/>
              <w:b/>
              <w:noProof/>
            </w:rPr>
            <w:t>3</w:t>
          </w:r>
          <w:r>
            <w:rPr>
              <w:rFonts w:asciiTheme="majorHAnsi" w:hAnsiTheme="majorHAnsi"/>
              <w:b/>
              <w:noProof/>
            </w:rPr>
            <w:fldChar w:fldCharType="end"/>
          </w:r>
        </w:p>
      </w:tc>
      <w:tc>
        <w:tcPr>
          <w:tcW w:w="2250" w:type="pct"/>
          <w:tcBorders>
            <w:bottom w:val="single" w:sz="4" w:space="0" w:color="4F81BD" w:themeColor="accent1"/>
          </w:tcBorders>
        </w:tcPr>
        <w:p w:rsidR="0062029B" w:rsidRDefault="0062029B">
          <w:pPr>
            <w:pStyle w:val="Kopfzeile"/>
            <w:rPr>
              <w:rFonts w:asciiTheme="majorHAnsi" w:eastAsiaTheme="majorEastAsia" w:hAnsiTheme="majorHAnsi" w:cstheme="majorBidi"/>
              <w:b/>
              <w:bCs/>
            </w:rPr>
          </w:pPr>
        </w:p>
      </w:tc>
    </w:tr>
    <w:tr w:rsidR="0062029B">
      <w:trPr>
        <w:trHeight w:val="150"/>
      </w:trPr>
      <w:tc>
        <w:tcPr>
          <w:tcW w:w="2250" w:type="pct"/>
          <w:tcBorders>
            <w:top w:val="single" w:sz="4" w:space="0" w:color="4F81BD" w:themeColor="accent1"/>
          </w:tcBorders>
        </w:tcPr>
        <w:p w:rsidR="0062029B" w:rsidRDefault="0062029B">
          <w:pPr>
            <w:pStyle w:val="Kopfzeile"/>
            <w:rPr>
              <w:rFonts w:asciiTheme="majorHAnsi" w:eastAsiaTheme="majorEastAsia" w:hAnsiTheme="majorHAnsi" w:cstheme="majorBidi"/>
              <w:b/>
              <w:bCs/>
            </w:rPr>
          </w:pPr>
        </w:p>
      </w:tc>
      <w:tc>
        <w:tcPr>
          <w:tcW w:w="500" w:type="pct"/>
          <w:vMerge/>
        </w:tcPr>
        <w:p w:rsidR="0062029B" w:rsidRDefault="0062029B">
          <w:pPr>
            <w:pStyle w:val="Kopfzeile"/>
            <w:jc w:val="center"/>
            <w:rPr>
              <w:rFonts w:asciiTheme="majorHAnsi" w:eastAsiaTheme="majorEastAsia" w:hAnsiTheme="majorHAnsi" w:cstheme="majorBidi"/>
              <w:b/>
              <w:bCs/>
            </w:rPr>
          </w:pPr>
        </w:p>
      </w:tc>
      <w:tc>
        <w:tcPr>
          <w:tcW w:w="2250" w:type="pct"/>
          <w:tcBorders>
            <w:top w:val="single" w:sz="4" w:space="0" w:color="4F81BD" w:themeColor="accent1"/>
          </w:tcBorders>
        </w:tcPr>
        <w:p w:rsidR="0062029B" w:rsidRDefault="0062029B">
          <w:pPr>
            <w:pStyle w:val="Kopfzeile"/>
            <w:rPr>
              <w:rFonts w:asciiTheme="majorHAnsi" w:eastAsiaTheme="majorEastAsia" w:hAnsiTheme="majorHAnsi" w:cstheme="majorBidi"/>
              <w:b/>
              <w:bCs/>
            </w:rPr>
          </w:pPr>
        </w:p>
      </w:tc>
    </w:tr>
  </w:tbl>
  <w:p w:rsidR="00E200D6" w:rsidRDefault="00E200D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A9F" w:rsidRDefault="000C3A9F" w:rsidP="00E200D6">
      <w:pPr>
        <w:spacing w:after="0" w:line="240" w:lineRule="auto"/>
      </w:pPr>
      <w:r>
        <w:separator/>
      </w:r>
    </w:p>
  </w:footnote>
  <w:footnote w:type="continuationSeparator" w:id="0">
    <w:p w:rsidR="000C3A9F" w:rsidRDefault="000C3A9F" w:rsidP="00E200D6">
      <w:pPr>
        <w:spacing w:after="0" w:line="240" w:lineRule="auto"/>
      </w:pPr>
      <w:r>
        <w:continuationSeparator/>
      </w:r>
    </w:p>
  </w:footnote>
  <w:footnote w:id="1">
    <w:p w:rsidR="00A63446" w:rsidRPr="00A63446" w:rsidRDefault="00A63446">
      <w:pPr>
        <w:pStyle w:val="Funotentext"/>
        <w:rPr>
          <w:lang w:val="de-DE"/>
          <w:rPrChange w:id="2" w:author="Entwicklung" w:date="2010-09-09T10:14:00Z">
            <w:rPr/>
          </w:rPrChange>
        </w:rPr>
      </w:pPr>
      <w:ins w:id="3" w:author="Entwicklung" w:date="2010-09-09T10:14:00Z">
        <w:r>
          <w:rPr>
            <w:rStyle w:val="Funotenzeichen"/>
          </w:rPr>
          <w:footnoteRef/>
        </w:r>
        <w:r>
          <w:t xml:space="preserve"> </w:t>
        </w:r>
        <w:r>
          <w:rPr>
            <w:lang w:val="de-DE"/>
          </w:rPr>
          <w:t>This document only contains blindtext</w:t>
        </w:r>
      </w:ins>
    </w:p>
  </w:footnote>
  <w:footnote w:id="2">
    <w:p w:rsidR="005D5D4D" w:rsidRPr="001A71E0" w:rsidRDefault="005D5D4D">
      <w:pPr>
        <w:pStyle w:val="Funotentext"/>
      </w:pPr>
      <w:r>
        <w:rPr>
          <w:rStyle w:val="Funotenzeichen"/>
        </w:rPr>
        <w:footnoteRef/>
      </w:r>
      <w:r>
        <w:t xml:space="preserve"> Cum sociis</w:t>
      </w:r>
    </w:p>
  </w:footnote>
  <w:footnote w:id="3">
    <w:p w:rsidR="005D5D4D" w:rsidRPr="001A71E0" w:rsidRDefault="005D5D4D">
      <w:pPr>
        <w:pStyle w:val="Funotentext"/>
      </w:pPr>
      <w:r>
        <w:rPr>
          <w:rStyle w:val="Funotenzeichen"/>
        </w:rPr>
        <w:footnoteRef/>
      </w:r>
      <w:r>
        <w:t xml:space="preserve"> Nullam accumsan</w:t>
      </w:r>
    </w:p>
  </w:footnote>
  <w:footnote w:id="4">
    <w:p w:rsidR="005D5D4D" w:rsidRPr="001A71E0" w:rsidRDefault="005D5D4D">
      <w:pPr>
        <w:pStyle w:val="Funotentext"/>
      </w:pPr>
      <w:r>
        <w:rPr>
          <w:rStyle w:val="Funotenzeichen"/>
        </w:rPr>
        <w:footnoteRef/>
      </w:r>
      <w:r>
        <w:t xml:space="preserve"> Pellentesque posuere</w:t>
      </w:r>
    </w:p>
  </w:footnote>
  <w:footnote w:id="5">
    <w:p w:rsidR="005D5D4D" w:rsidRPr="001A71E0" w:rsidRDefault="005D5D4D">
      <w:pPr>
        <w:pStyle w:val="Funotentext"/>
      </w:pPr>
      <w:r>
        <w:rPr>
          <w:rStyle w:val="Funotenzeichen"/>
        </w:rPr>
        <w:footnoteRef/>
      </w:r>
      <w:r>
        <w:t xml:space="preserve"> Vestibulum facilisis</w:t>
      </w:r>
    </w:p>
  </w:footnote>
  <w:footnote w:id="6">
    <w:p w:rsidR="005D5D4D" w:rsidRPr="005D5D4D" w:rsidRDefault="005D5D4D">
      <w:pPr>
        <w:pStyle w:val="Funotentext"/>
      </w:pPr>
      <w:r>
        <w:rPr>
          <w:rStyle w:val="Funotenzeichen"/>
        </w:rPr>
        <w:footnoteRef/>
      </w:r>
      <w:r>
        <w:t xml:space="preserve"> In hac habitasse platea</w:t>
      </w:r>
    </w:p>
  </w:footnote>
  <w:footnote w:id="7">
    <w:p w:rsidR="005E0DF2" w:rsidRPr="001A71E0" w:rsidRDefault="005E0DF2" w:rsidP="005E0DF2">
      <w:r>
        <w:rPr>
          <w:rStyle w:val="Funotenzeichen"/>
        </w:rPr>
        <w:footnoteRef/>
      </w:r>
      <w:r>
        <w:t xml:space="preserve"> </w:t>
      </w:r>
      <w:r w:rsidRPr="00AB50EA">
        <w:t>Mauris sollicitudin fermentum</w:t>
      </w:r>
    </w:p>
  </w:footnote>
  <w:footnote w:id="8">
    <w:p w:rsidR="005E0DF2" w:rsidRPr="001A71E0" w:rsidRDefault="005E0DF2">
      <w:pPr>
        <w:pStyle w:val="Funotentext"/>
      </w:pPr>
      <w:r>
        <w:rPr>
          <w:rStyle w:val="Funotenzeichen"/>
        </w:rPr>
        <w:footnoteRef/>
      </w:r>
      <w:r>
        <w:t xml:space="preserve"> Morbi mattis ullamcorper velit</w:t>
      </w:r>
    </w:p>
  </w:footnote>
  <w:footnote w:id="9">
    <w:p w:rsidR="005E0DF2" w:rsidRPr="001A71E0" w:rsidRDefault="005E0DF2">
      <w:pPr>
        <w:pStyle w:val="Funotentext"/>
      </w:pPr>
      <w:r>
        <w:rPr>
          <w:rStyle w:val="Funotenzeichen"/>
        </w:rPr>
        <w:footnoteRef/>
      </w:r>
      <w:r>
        <w:t xml:space="preserve"> Proin pretium</w:t>
      </w:r>
    </w:p>
  </w:footnote>
  <w:footnote w:id="10">
    <w:p w:rsidR="005E0DF2" w:rsidRPr="001A71E0" w:rsidRDefault="005E0DF2">
      <w:pPr>
        <w:pStyle w:val="Funotentext"/>
      </w:pPr>
      <w:r>
        <w:rPr>
          <w:rStyle w:val="Funotenzeichen"/>
        </w:rPr>
        <w:footnoteRef/>
      </w:r>
      <w:r>
        <w:t xml:space="preserve"> Pellentesque habitant morbi</w:t>
      </w:r>
    </w:p>
  </w:footnote>
  <w:footnote w:id="11">
    <w:p w:rsidR="005E0DF2" w:rsidRPr="001A71E0" w:rsidRDefault="005E0DF2">
      <w:pPr>
        <w:pStyle w:val="Funotentext"/>
      </w:pPr>
      <w:r>
        <w:rPr>
          <w:rStyle w:val="Funotenzeichen"/>
        </w:rPr>
        <w:footnoteRef/>
      </w:r>
      <w:r>
        <w:t xml:space="preserve"> Quisque malesuada placerat nisl</w:t>
      </w:r>
    </w:p>
  </w:footnote>
  <w:footnote w:id="12">
    <w:p w:rsidR="005E0DF2" w:rsidRPr="001A71E0" w:rsidRDefault="005E0DF2">
      <w:pPr>
        <w:pStyle w:val="Funotentext"/>
      </w:pPr>
      <w:r>
        <w:rPr>
          <w:rStyle w:val="Funotenzeichen"/>
        </w:rPr>
        <w:footnoteRef/>
      </w:r>
      <w:r>
        <w:t xml:space="preserve"> Vestibulum facilisis, purus nec pulvinar iaculis</w:t>
      </w:r>
    </w:p>
  </w:footnote>
  <w:footnote w:id="13">
    <w:p w:rsidR="005E0DF2" w:rsidRPr="001A71E0" w:rsidRDefault="005E0DF2">
      <w:pPr>
        <w:pStyle w:val="Funotentext"/>
      </w:pPr>
      <w:r>
        <w:rPr>
          <w:rStyle w:val="Funotenzeichen"/>
        </w:rPr>
        <w:footnoteRef/>
      </w:r>
      <w:r>
        <w:t xml:space="preserve"> Vestibulum suscipit</w:t>
      </w:r>
    </w:p>
  </w:footnote>
  <w:footnote w:id="14">
    <w:p w:rsidR="005E0DF2" w:rsidRPr="001A71E0" w:rsidRDefault="005E0DF2">
      <w:pPr>
        <w:pStyle w:val="Funotentext"/>
      </w:pPr>
      <w:r>
        <w:rPr>
          <w:rStyle w:val="Funotenzeichen"/>
        </w:rPr>
        <w:footnoteRef/>
      </w:r>
      <w:r>
        <w:t xml:space="preserve"> Quisque rutrum</w:t>
      </w:r>
    </w:p>
  </w:footnote>
  <w:footnote w:id="15">
    <w:p w:rsidR="005E0DF2" w:rsidRPr="001A71E0" w:rsidRDefault="005E0DF2">
      <w:pPr>
        <w:pStyle w:val="Funotentext"/>
      </w:pPr>
      <w:r>
        <w:rPr>
          <w:rStyle w:val="Funotenzeichen"/>
        </w:rPr>
        <w:footnoteRef/>
      </w:r>
      <w:r>
        <w:t xml:space="preserve"> Praesent blandit laoreet nibh</w:t>
      </w:r>
    </w:p>
  </w:footnote>
  <w:footnote w:id="16">
    <w:p w:rsidR="005E0DF2" w:rsidRPr="001A71E0" w:rsidRDefault="005E0DF2">
      <w:pPr>
        <w:pStyle w:val="Funotentext"/>
      </w:pPr>
      <w:r>
        <w:rPr>
          <w:rStyle w:val="Funotenzeichen"/>
        </w:rPr>
        <w:footnoteRef/>
      </w:r>
      <w:r>
        <w:t xml:space="preserve"> Nulla neque dolor</w:t>
      </w:r>
    </w:p>
  </w:footnote>
  <w:footnote w:id="17">
    <w:p w:rsidR="005E0DF2" w:rsidRPr="001A71E0" w:rsidRDefault="005E0DF2">
      <w:pPr>
        <w:pStyle w:val="Funotentext"/>
      </w:pPr>
      <w:r>
        <w:rPr>
          <w:rStyle w:val="Funotenzeichen"/>
        </w:rPr>
        <w:footnoteRef/>
      </w:r>
      <w:r>
        <w:t xml:space="preserve"> Etiam sollicitudin</w:t>
      </w:r>
    </w:p>
  </w:footnote>
  <w:footnote w:id="18">
    <w:p w:rsidR="005E0DF2" w:rsidRPr="001A71E0" w:rsidRDefault="005E0DF2">
      <w:pPr>
        <w:pStyle w:val="Funotentext"/>
      </w:pPr>
      <w:r>
        <w:rPr>
          <w:rStyle w:val="Funotenzeichen"/>
        </w:rPr>
        <w:footnoteRef/>
      </w:r>
      <w:r>
        <w:t xml:space="preserve"> Duis leo</w:t>
      </w:r>
    </w:p>
  </w:footnote>
  <w:footnote w:id="19">
    <w:p w:rsidR="005E0DF2" w:rsidRPr="001A71E0" w:rsidRDefault="005E0DF2">
      <w:pPr>
        <w:pStyle w:val="Funotentext"/>
      </w:pPr>
      <w:r>
        <w:rPr>
          <w:rStyle w:val="Funotenzeichen"/>
        </w:rPr>
        <w:footnoteRef/>
      </w:r>
      <w:r>
        <w:t xml:space="preserve"> Pellentesque posuere</w:t>
      </w:r>
    </w:p>
  </w:footnote>
  <w:footnote w:id="20">
    <w:p w:rsidR="005E0DF2" w:rsidRPr="001A71E0" w:rsidRDefault="005E0DF2">
      <w:pPr>
        <w:pStyle w:val="Funotentext"/>
      </w:pPr>
      <w:r>
        <w:rPr>
          <w:rStyle w:val="Funotenzeichen"/>
        </w:rPr>
        <w:footnoteRef/>
      </w:r>
      <w:r>
        <w:t xml:space="preserve"> </w:t>
      </w:r>
      <w:r w:rsidRPr="00AB50EA">
        <w:rPr>
          <w:i/>
        </w:rPr>
        <w:t>Proin sapien ipsum</w:t>
      </w:r>
    </w:p>
  </w:footnote>
  <w:footnote w:id="21">
    <w:p w:rsidR="005E0DF2" w:rsidRPr="001A71E0" w:rsidRDefault="005E0DF2">
      <w:pPr>
        <w:pStyle w:val="Funotentext"/>
      </w:pPr>
      <w:r>
        <w:rPr>
          <w:rStyle w:val="Funotenzeichen"/>
        </w:rPr>
        <w:footnoteRef/>
      </w:r>
      <w:r>
        <w:t xml:space="preserve"> Etiam ut purus mattis</w:t>
      </w:r>
    </w:p>
  </w:footnote>
  <w:footnote w:id="22">
    <w:p w:rsidR="005E0DF2" w:rsidRPr="005E0DF2" w:rsidRDefault="005E0DF2">
      <w:pPr>
        <w:pStyle w:val="Funotentext"/>
        <w:rPr>
          <w:lang w:val="de-DE"/>
        </w:rPr>
      </w:pPr>
      <w:r>
        <w:rPr>
          <w:rStyle w:val="Funotenzeichen"/>
        </w:rPr>
        <w:footnoteRef/>
      </w:r>
      <w:r>
        <w:t xml:space="preserve"> Donec mi odio, faucibus 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de-DE"/>
      </w:rPr>
      <w:alias w:val="Titel"/>
      <w:id w:val="188184156"/>
      <w:dataBinding w:prefixMappings="xmlns:ns0='http://schemas.openxmlformats.org/package/2006/metadata/core-properties' xmlns:ns1='http://purl.org/dc/elements/1.1/'" w:xpath="/ns0:coreProperties[1]/ns1:title[1]" w:storeItemID="{6C3C8BC8-F283-45AE-878A-BAB7291924A1}"/>
      <w:text/>
    </w:sdtPr>
    <w:sdtContent>
      <w:p w:rsidR="00E200D6" w:rsidRPr="001A71E0" w:rsidRDefault="00E200D6">
        <w:pPr>
          <w:pStyle w:val="Kopfzeile"/>
          <w:pBdr>
            <w:between w:val="single" w:sz="4" w:space="1" w:color="4F81BD" w:themeColor="accent1"/>
          </w:pBdr>
          <w:spacing w:line="276" w:lineRule="auto"/>
          <w:jc w:val="center"/>
          <w:rPr>
            <w:lang w:val="de-DE"/>
          </w:rPr>
        </w:pPr>
        <w:r w:rsidRPr="001A71E0">
          <w:rPr>
            <w:lang w:val="de-DE"/>
          </w:rPr>
          <w:t>Nullam dictum felis eu pede mollis pretium</w:t>
        </w:r>
      </w:p>
    </w:sdtContent>
  </w:sdt>
  <w:sdt>
    <w:sdtPr>
      <w:alias w:val="Datum"/>
      <w:id w:val="212863429"/>
      <w:dataBinding w:prefixMappings="xmlns:ns0='http://schemas.microsoft.com/office/2006/coverPageProps'" w:xpath="/ns0:CoverPageProperties[1]/ns0:PublishDate[1]" w:storeItemID="{55AF091B-3C7A-41E3-B477-F2FDAA23CFDA}"/>
      <w:date w:fullDate="2010-04-15T00:00:00Z">
        <w:dateFormat w:val="d. MMMM yyyy"/>
        <w:lid w:val="de-DE"/>
        <w:storeMappedDataAs w:val="dateTime"/>
        <w:calendar w:val="gregorian"/>
      </w:date>
    </w:sdtPr>
    <w:sdtContent>
      <w:p w:rsidR="00E200D6" w:rsidRDefault="00AB50EA">
        <w:pPr>
          <w:pStyle w:val="Kopfzeile"/>
          <w:pBdr>
            <w:between w:val="single" w:sz="4" w:space="1" w:color="4F81BD" w:themeColor="accent1"/>
          </w:pBdr>
          <w:spacing w:line="276" w:lineRule="auto"/>
          <w:jc w:val="center"/>
        </w:pPr>
        <w:r>
          <w:rPr>
            <w:lang w:val="de-DE"/>
          </w:rPr>
          <w:t>15. April 2010</w:t>
        </w:r>
      </w:p>
    </w:sdtContent>
  </w:sdt>
  <w:p w:rsidR="00E200D6" w:rsidRDefault="00E200D6">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A468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1873D67"/>
    <w:multiLevelType w:val="hybridMultilevel"/>
    <w:tmpl w:val="D81E9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F1C3A8F"/>
    <w:multiLevelType w:val="hybridMultilevel"/>
    <w:tmpl w:val="5E7C391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07427C9"/>
    <w:multiLevelType w:val="hybridMultilevel"/>
    <w:tmpl w:val="053C14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0A220E1"/>
    <w:multiLevelType w:val="hybridMultilevel"/>
    <w:tmpl w:val="30046F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7DC4BBB"/>
    <w:multiLevelType w:val="hybridMultilevel"/>
    <w:tmpl w:val="2F38E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B6926D3"/>
    <w:multiLevelType w:val="multilevel"/>
    <w:tmpl w:val="6596B49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6F21E65"/>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56E53FD"/>
    <w:multiLevelType w:val="hybridMultilevel"/>
    <w:tmpl w:val="A42222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0"/>
  </w:num>
  <w:num w:numId="6">
    <w:abstractNumId w:val="5"/>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0F032E"/>
    <w:rsid w:val="00033A3E"/>
    <w:rsid w:val="0007241F"/>
    <w:rsid w:val="000C3A9F"/>
    <w:rsid w:val="000F032E"/>
    <w:rsid w:val="00163265"/>
    <w:rsid w:val="001A71E0"/>
    <w:rsid w:val="001A75BE"/>
    <w:rsid w:val="00247E14"/>
    <w:rsid w:val="003015BB"/>
    <w:rsid w:val="003128F6"/>
    <w:rsid w:val="003D0B94"/>
    <w:rsid w:val="00531182"/>
    <w:rsid w:val="005A5DDB"/>
    <w:rsid w:val="005B05D6"/>
    <w:rsid w:val="005D5D4D"/>
    <w:rsid w:val="005E0DF2"/>
    <w:rsid w:val="0062029B"/>
    <w:rsid w:val="006C6465"/>
    <w:rsid w:val="00763949"/>
    <w:rsid w:val="008171A1"/>
    <w:rsid w:val="0084437F"/>
    <w:rsid w:val="00844A46"/>
    <w:rsid w:val="008840A2"/>
    <w:rsid w:val="008A2274"/>
    <w:rsid w:val="008B22CB"/>
    <w:rsid w:val="008E3C2F"/>
    <w:rsid w:val="00964E46"/>
    <w:rsid w:val="009E2A29"/>
    <w:rsid w:val="00A63446"/>
    <w:rsid w:val="00AB50EA"/>
    <w:rsid w:val="00AC0CFA"/>
    <w:rsid w:val="00AF2FC3"/>
    <w:rsid w:val="00B53CF0"/>
    <w:rsid w:val="00B74400"/>
    <w:rsid w:val="00B8746F"/>
    <w:rsid w:val="00BF660D"/>
    <w:rsid w:val="00C44EEB"/>
    <w:rsid w:val="00D929AA"/>
    <w:rsid w:val="00DF0C02"/>
    <w:rsid w:val="00E1399C"/>
    <w:rsid w:val="00E200D6"/>
    <w:rsid w:val="00ED46A4"/>
    <w:rsid w:val="00F20EC2"/>
    <w:rsid w:val="00F93B8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paragraph" w:styleId="berschrift1">
    <w:name w:val="heading 1"/>
    <w:basedOn w:val="Standard"/>
    <w:next w:val="Standard"/>
    <w:link w:val="berschrift1Zchn"/>
    <w:uiPriority w:val="9"/>
    <w:qFormat/>
    <w:rsid w:val="000F03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F03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032E"/>
    <w:rPr>
      <w:rFonts w:asciiTheme="majorHAnsi" w:eastAsiaTheme="majorEastAsia" w:hAnsiTheme="majorHAnsi" w:cstheme="majorBidi"/>
      <w:b/>
      <w:bCs/>
      <w:noProof/>
      <w:color w:val="365F91" w:themeColor="accent1" w:themeShade="BF"/>
      <w:sz w:val="28"/>
      <w:szCs w:val="28"/>
      <w:lang w:val="en-US"/>
    </w:rPr>
  </w:style>
  <w:style w:type="character" w:customStyle="1" w:styleId="berschrift2Zchn">
    <w:name w:val="Überschrift 2 Zchn"/>
    <w:basedOn w:val="Absatz-Standardschriftart"/>
    <w:link w:val="berschrift2"/>
    <w:uiPriority w:val="9"/>
    <w:rsid w:val="000F032E"/>
    <w:rPr>
      <w:rFonts w:asciiTheme="majorHAnsi" w:eastAsiaTheme="majorEastAsia" w:hAnsiTheme="majorHAnsi" w:cstheme="majorBidi"/>
      <w:b/>
      <w:bCs/>
      <w:noProof/>
      <w:color w:val="4F81BD" w:themeColor="accent1"/>
      <w:sz w:val="26"/>
      <w:szCs w:val="26"/>
      <w:lang w:val="en-US"/>
    </w:rPr>
  </w:style>
  <w:style w:type="paragraph" w:styleId="Listenabsatz">
    <w:name w:val="List Paragraph"/>
    <w:basedOn w:val="Standard"/>
    <w:uiPriority w:val="34"/>
    <w:qFormat/>
    <w:rsid w:val="00E1399C"/>
    <w:pPr>
      <w:ind w:left="720"/>
      <w:contextualSpacing/>
    </w:pPr>
  </w:style>
  <w:style w:type="table" w:styleId="Tabellengitternetz">
    <w:name w:val="Table Grid"/>
    <w:basedOn w:val="NormaleTabelle"/>
    <w:uiPriority w:val="59"/>
    <w:rsid w:val="00F20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ittlereSchattierung1-Akzent1">
    <w:name w:val="Medium Shading 1 Accent 1"/>
    <w:basedOn w:val="NormaleTabelle"/>
    <w:uiPriority w:val="63"/>
    <w:rsid w:val="00F20EC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ittleresRaster1">
    <w:name w:val="Medium Grid 1"/>
    <w:basedOn w:val="NormaleTabelle"/>
    <w:uiPriority w:val="67"/>
    <w:rsid w:val="005A5DD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Kopfzeile">
    <w:name w:val="header"/>
    <w:basedOn w:val="Standard"/>
    <w:link w:val="KopfzeileZchn"/>
    <w:uiPriority w:val="99"/>
    <w:unhideWhenUsed/>
    <w:rsid w:val="00E200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0D6"/>
    <w:rPr>
      <w:noProof/>
      <w:lang w:val="en-US"/>
    </w:rPr>
  </w:style>
  <w:style w:type="paragraph" w:styleId="Fuzeile">
    <w:name w:val="footer"/>
    <w:basedOn w:val="Standard"/>
    <w:link w:val="FuzeileZchn"/>
    <w:uiPriority w:val="99"/>
    <w:unhideWhenUsed/>
    <w:rsid w:val="00E200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0D6"/>
    <w:rPr>
      <w:noProof/>
      <w:lang w:val="en-US"/>
    </w:rPr>
  </w:style>
  <w:style w:type="paragraph" w:styleId="Sprechblasentext">
    <w:name w:val="Balloon Text"/>
    <w:basedOn w:val="Standard"/>
    <w:link w:val="SprechblasentextZchn"/>
    <w:uiPriority w:val="99"/>
    <w:semiHidden/>
    <w:unhideWhenUsed/>
    <w:rsid w:val="00E200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00D6"/>
    <w:rPr>
      <w:rFonts w:ascii="Tahoma" w:hAnsi="Tahoma" w:cs="Tahoma"/>
      <w:noProof/>
      <w:sz w:val="16"/>
      <w:szCs w:val="16"/>
      <w:lang w:val="en-US"/>
    </w:rPr>
  </w:style>
  <w:style w:type="paragraph" w:styleId="KeinLeerraum">
    <w:name w:val="No Spacing"/>
    <w:link w:val="KeinLeerraumZchn"/>
    <w:uiPriority w:val="1"/>
    <w:qFormat/>
    <w:rsid w:val="0062029B"/>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62029B"/>
    <w:rPr>
      <w:rFonts w:eastAsiaTheme="minorEastAsia"/>
    </w:rPr>
  </w:style>
  <w:style w:type="paragraph" w:styleId="Inhaltsverzeichnisberschrift">
    <w:name w:val="TOC Heading"/>
    <w:basedOn w:val="berschrift1"/>
    <w:next w:val="Standard"/>
    <w:uiPriority w:val="39"/>
    <w:semiHidden/>
    <w:unhideWhenUsed/>
    <w:qFormat/>
    <w:rsid w:val="00B74400"/>
    <w:pPr>
      <w:outlineLvl w:val="9"/>
    </w:pPr>
    <w:rPr>
      <w:noProof w:val="0"/>
      <w:lang w:val="de-DE"/>
    </w:rPr>
  </w:style>
  <w:style w:type="paragraph" w:styleId="Verzeichnis2">
    <w:name w:val="toc 2"/>
    <w:basedOn w:val="Standard"/>
    <w:next w:val="Standard"/>
    <w:autoRedefine/>
    <w:uiPriority w:val="39"/>
    <w:unhideWhenUsed/>
    <w:qFormat/>
    <w:rsid w:val="00B74400"/>
    <w:pPr>
      <w:spacing w:after="100"/>
      <w:ind w:left="220"/>
    </w:pPr>
    <w:rPr>
      <w:rFonts w:eastAsiaTheme="minorEastAsia"/>
      <w:noProof w:val="0"/>
      <w:lang w:val="de-DE"/>
    </w:rPr>
  </w:style>
  <w:style w:type="paragraph" w:styleId="Verzeichnis1">
    <w:name w:val="toc 1"/>
    <w:basedOn w:val="Standard"/>
    <w:next w:val="Standard"/>
    <w:autoRedefine/>
    <w:uiPriority w:val="39"/>
    <w:unhideWhenUsed/>
    <w:qFormat/>
    <w:rsid w:val="00B74400"/>
    <w:pPr>
      <w:spacing w:after="100"/>
    </w:pPr>
    <w:rPr>
      <w:rFonts w:eastAsiaTheme="minorEastAsia"/>
      <w:noProof w:val="0"/>
      <w:lang w:val="de-DE"/>
    </w:rPr>
  </w:style>
  <w:style w:type="paragraph" w:styleId="Verzeichnis3">
    <w:name w:val="toc 3"/>
    <w:basedOn w:val="Standard"/>
    <w:next w:val="Standard"/>
    <w:autoRedefine/>
    <w:uiPriority w:val="39"/>
    <w:semiHidden/>
    <w:unhideWhenUsed/>
    <w:qFormat/>
    <w:rsid w:val="00B74400"/>
    <w:pPr>
      <w:spacing w:after="100"/>
      <w:ind w:left="440"/>
    </w:pPr>
    <w:rPr>
      <w:rFonts w:eastAsiaTheme="minorEastAsia"/>
      <w:noProof w:val="0"/>
      <w:lang w:val="de-DE"/>
    </w:rPr>
  </w:style>
  <w:style w:type="character" w:styleId="Hyperlink">
    <w:name w:val="Hyperlink"/>
    <w:basedOn w:val="Absatz-Standardschriftart"/>
    <w:uiPriority w:val="99"/>
    <w:unhideWhenUsed/>
    <w:rsid w:val="00B74400"/>
    <w:rPr>
      <w:color w:val="0000FF" w:themeColor="hyperlink"/>
      <w:u w:val="single"/>
    </w:rPr>
  </w:style>
  <w:style w:type="paragraph" w:styleId="Index1">
    <w:name w:val="index 1"/>
    <w:basedOn w:val="Standard"/>
    <w:next w:val="Standard"/>
    <w:autoRedefine/>
    <w:uiPriority w:val="99"/>
    <w:unhideWhenUsed/>
    <w:rsid w:val="001A75BE"/>
    <w:pPr>
      <w:spacing w:after="0"/>
      <w:ind w:left="220" w:hanging="220"/>
    </w:pPr>
    <w:rPr>
      <w:rFonts w:cstheme="minorHAnsi"/>
      <w:sz w:val="18"/>
      <w:szCs w:val="18"/>
    </w:rPr>
  </w:style>
  <w:style w:type="paragraph" w:styleId="Index2">
    <w:name w:val="index 2"/>
    <w:basedOn w:val="Standard"/>
    <w:next w:val="Standard"/>
    <w:autoRedefine/>
    <w:uiPriority w:val="99"/>
    <w:unhideWhenUsed/>
    <w:rsid w:val="001A75BE"/>
    <w:pPr>
      <w:spacing w:after="0"/>
      <w:ind w:left="440" w:hanging="220"/>
    </w:pPr>
    <w:rPr>
      <w:rFonts w:cstheme="minorHAnsi"/>
      <w:sz w:val="18"/>
      <w:szCs w:val="18"/>
    </w:rPr>
  </w:style>
  <w:style w:type="paragraph" w:styleId="Index3">
    <w:name w:val="index 3"/>
    <w:basedOn w:val="Standard"/>
    <w:next w:val="Standard"/>
    <w:autoRedefine/>
    <w:uiPriority w:val="99"/>
    <w:unhideWhenUsed/>
    <w:rsid w:val="001A75BE"/>
    <w:pPr>
      <w:spacing w:after="0"/>
      <w:ind w:left="660" w:hanging="220"/>
    </w:pPr>
    <w:rPr>
      <w:rFonts w:cstheme="minorHAnsi"/>
      <w:sz w:val="18"/>
      <w:szCs w:val="18"/>
    </w:rPr>
  </w:style>
  <w:style w:type="paragraph" w:styleId="Index4">
    <w:name w:val="index 4"/>
    <w:basedOn w:val="Standard"/>
    <w:next w:val="Standard"/>
    <w:autoRedefine/>
    <w:uiPriority w:val="99"/>
    <w:unhideWhenUsed/>
    <w:rsid w:val="001A75BE"/>
    <w:pPr>
      <w:spacing w:after="0"/>
      <w:ind w:left="880" w:hanging="220"/>
    </w:pPr>
    <w:rPr>
      <w:rFonts w:cstheme="minorHAnsi"/>
      <w:sz w:val="18"/>
      <w:szCs w:val="18"/>
    </w:rPr>
  </w:style>
  <w:style w:type="paragraph" w:styleId="Index5">
    <w:name w:val="index 5"/>
    <w:basedOn w:val="Standard"/>
    <w:next w:val="Standard"/>
    <w:autoRedefine/>
    <w:uiPriority w:val="99"/>
    <w:unhideWhenUsed/>
    <w:rsid w:val="001A75BE"/>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1A75BE"/>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1A75BE"/>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1A75BE"/>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1A75BE"/>
    <w:pPr>
      <w:spacing w:after="0"/>
      <w:ind w:left="1980" w:hanging="220"/>
    </w:pPr>
    <w:rPr>
      <w:rFonts w:cstheme="minorHAnsi"/>
      <w:sz w:val="18"/>
      <w:szCs w:val="18"/>
    </w:rPr>
  </w:style>
  <w:style w:type="paragraph" w:styleId="Indexberschrift">
    <w:name w:val="index heading"/>
    <w:basedOn w:val="Standard"/>
    <w:next w:val="Index1"/>
    <w:uiPriority w:val="99"/>
    <w:unhideWhenUsed/>
    <w:rsid w:val="001A75BE"/>
    <w:pPr>
      <w:pBdr>
        <w:top w:val="single" w:sz="12" w:space="0" w:color="auto"/>
      </w:pBdr>
      <w:spacing w:before="360" w:after="240"/>
    </w:pPr>
    <w:rPr>
      <w:rFonts w:cstheme="minorHAnsi"/>
      <w:b/>
      <w:bCs/>
      <w:i/>
      <w:iCs/>
      <w:sz w:val="26"/>
      <w:szCs w:val="26"/>
    </w:rPr>
  </w:style>
  <w:style w:type="paragraph" w:styleId="Funotentext">
    <w:name w:val="footnote text"/>
    <w:basedOn w:val="Standard"/>
    <w:link w:val="FunotentextZchn"/>
    <w:uiPriority w:val="99"/>
    <w:semiHidden/>
    <w:unhideWhenUsed/>
    <w:rsid w:val="005D5D4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D5D4D"/>
    <w:rPr>
      <w:noProof/>
      <w:sz w:val="20"/>
      <w:szCs w:val="20"/>
      <w:lang w:val="en-US"/>
    </w:rPr>
  </w:style>
  <w:style w:type="character" w:styleId="Funotenzeichen">
    <w:name w:val="footnote reference"/>
    <w:basedOn w:val="Absatz-Standardschriftart"/>
    <w:uiPriority w:val="99"/>
    <w:semiHidden/>
    <w:unhideWhenUsed/>
    <w:rsid w:val="005D5D4D"/>
    <w:rPr>
      <w:vertAlign w:val="superscript"/>
    </w:rPr>
  </w:style>
  <w:style w:type="paragraph" w:styleId="Endnotentext">
    <w:name w:val="endnote text"/>
    <w:basedOn w:val="Standard"/>
    <w:link w:val="EndnotentextZchn"/>
    <w:uiPriority w:val="99"/>
    <w:semiHidden/>
    <w:unhideWhenUsed/>
    <w:rsid w:val="005E0DF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E0DF2"/>
    <w:rPr>
      <w:noProof/>
      <w:sz w:val="20"/>
      <w:szCs w:val="20"/>
      <w:lang w:val="en-US"/>
    </w:rPr>
  </w:style>
  <w:style w:type="character" w:styleId="Endnotenzeichen">
    <w:name w:val="endnote reference"/>
    <w:basedOn w:val="Absatz-Standardschriftart"/>
    <w:uiPriority w:val="99"/>
    <w:semiHidden/>
    <w:unhideWhenUsed/>
    <w:rsid w:val="005E0D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3C2F"/>
    <w:rPr>
      <w:noProof/>
      <w:lang w:val="en-US"/>
    </w:rPr>
  </w:style>
  <w:style w:type="paragraph" w:styleId="berschrift1">
    <w:name w:val="heading 1"/>
    <w:basedOn w:val="Standard"/>
    <w:next w:val="Standard"/>
    <w:link w:val="berschrift1Zchn"/>
    <w:uiPriority w:val="9"/>
    <w:qFormat/>
    <w:rsid w:val="000F032E"/>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0F03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032E"/>
    <w:rPr>
      <w:rFonts w:asciiTheme="majorHAnsi" w:eastAsiaTheme="majorEastAsia" w:hAnsiTheme="majorHAnsi" w:cstheme="majorBidi"/>
      <w:b/>
      <w:bCs/>
      <w:noProof/>
      <w:color w:val="376092" w:themeColor="accent1" w:themeShade="BF"/>
      <w:sz w:val="28"/>
      <w:szCs w:val="28"/>
      <w:lang w:val="en-US"/>
    </w:rPr>
  </w:style>
  <w:style w:type="character" w:customStyle="1" w:styleId="berschrift2Zchn">
    <w:name w:val="Überschrift 2 Zchn"/>
    <w:basedOn w:val="Absatz-Standardschriftart"/>
    <w:link w:val="berschrift2"/>
    <w:uiPriority w:val="9"/>
    <w:rsid w:val="000F032E"/>
    <w:rPr>
      <w:rFonts w:asciiTheme="majorHAnsi" w:eastAsiaTheme="majorEastAsia" w:hAnsiTheme="majorHAnsi" w:cstheme="majorBidi"/>
      <w:b/>
      <w:bCs/>
      <w:noProof/>
      <w:color w:val="4F81BD" w:themeColor="accent1"/>
      <w:sz w:val="26"/>
      <w:szCs w:val="26"/>
      <w:lang w:val="en-US"/>
    </w:rPr>
  </w:style>
  <w:style w:type="paragraph" w:styleId="Listenabsatz">
    <w:name w:val="List Paragraph"/>
    <w:basedOn w:val="Standard"/>
    <w:uiPriority w:val="34"/>
    <w:qFormat/>
    <w:rsid w:val="00E1399C"/>
    <w:pPr>
      <w:ind w:left="720"/>
      <w:contextualSpacing/>
    </w:pPr>
  </w:style>
  <w:style w:type="table" w:styleId="Tabellengitternetz">
    <w:name w:val="Table Grid"/>
    <w:basedOn w:val="NormaleTabelle"/>
    <w:uiPriority w:val="59"/>
    <w:rsid w:val="00F20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Schattierung1-Akzent1">
    <w:name w:val="Medium Shading 1 Accent 1"/>
    <w:basedOn w:val="NormaleTabelle"/>
    <w:uiPriority w:val="63"/>
    <w:rsid w:val="00F20EC2"/>
    <w:pPr>
      <w:spacing w:after="0" w:line="240" w:lineRule="auto"/>
    </w:pPr>
    <w:tblPr>
      <w:tblStyleRowBandSize w:val="1"/>
      <w:tblStyleColBandSize w:val="1"/>
      <w:tblInd w:w="0" w:type="dxa"/>
      <w:tblBorders>
        <w:top w:val="single" w:sz="8" w:space="0" w:color="7BA1CE" w:themeColor="accent1" w:themeTint="BF"/>
        <w:left w:val="single" w:sz="8" w:space="0" w:color="7BA1CE" w:themeColor="accent1" w:themeTint="BF"/>
        <w:bottom w:val="single" w:sz="8" w:space="0" w:color="7BA1CE" w:themeColor="accent1" w:themeTint="BF"/>
        <w:right w:val="single" w:sz="8" w:space="0" w:color="7BA1CE" w:themeColor="accent1" w:themeTint="BF"/>
        <w:insideH w:val="single" w:sz="8" w:space="0" w:color="7BA1CE"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1CE" w:themeColor="accent1" w:themeTint="BF"/>
          <w:left w:val="single" w:sz="8" w:space="0" w:color="7BA1CE" w:themeColor="accent1" w:themeTint="BF"/>
          <w:bottom w:val="single" w:sz="8" w:space="0" w:color="7BA1CE" w:themeColor="accent1" w:themeTint="BF"/>
          <w:right w:val="single" w:sz="8" w:space="0" w:color="7BA1CE"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1CE" w:themeColor="accent1" w:themeTint="BF"/>
          <w:left w:val="single" w:sz="8" w:space="0" w:color="7BA1CE" w:themeColor="accent1" w:themeTint="BF"/>
          <w:bottom w:val="single" w:sz="8" w:space="0" w:color="7BA1CE" w:themeColor="accent1" w:themeTint="BF"/>
          <w:right w:val="single" w:sz="8" w:space="0" w:color="7BA1CE"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E0EF" w:themeFill="accent1" w:themeFillTint="3F"/>
      </w:tcPr>
    </w:tblStylePr>
    <w:tblStylePr w:type="band1Horz">
      <w:tblPr/>
      <w:tcPr>
        <w:tcBorders>
          <w:insideH w:val="nil"/>
          <w:insideV w:val="nil"/>
        </w:tcBorders>
        <w:shd w:val="clear" w:color="auto" w:fill="D3E0EF" w:themeFill="accent1" w:themeFillTint="3F"/>
      </w:tcPr>
    </w:tblStylePr>
    <w:tblStylePr w:type="band2Horz">
      <w:tblPr/>
      <w:tcPr>
        <w:tcBorders>
          <w:insideH w:val="nil"/>
          <w:insideV w:val="nil"/>
        </w:tcBorders>
      </w:tcPr>
    </w:tblStylePr>
  </w:style>
  <w:style w:type="table" w:styleId="MittleresRaster1">
    <w:name w:val="Medium Grid 1"/>
    <w:basedOn w:val="NormaleTabelle"/>
    <w:uiPriority w:val="67"/>
    <w:rsid w:val="005A5DD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Kopfzeile">
    <w:name w:val="header"/>
    <w:basedOn w:val="Standard"/>
    <w:link w:val="KopfzeileZchn"/>
    <w:uiPriority w:val="99"/>
    <w:unhideWhenUsed/>
    <w:rsid w:val="00E200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0D6"/>
    <w:rPr>
      <w:noProof/>
      <w:lang w:val="en-US"/>
    </w:rPr>
  </w:style>
  <w:style w:type="paragraph" w:styleId="Fuzeile">
    <w:name w:val="footer"/>
    <w:basedOn w:val="Standard"/>
    <w:link w:val="FuzeileZchn"/>
    <w:uiPriority w:val="99"/>
    <w:unhideWhenUsed/>
    <w:rsid w:val="00E200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0D6"/>
    <w:rPr>
      <w:noProof/>
      <w:lang w:val="en-US"/>
    </w:rPr>
  </w:style>
  <w:style w:type="paragraph" w:styleId="Sprechblasentext">
    <w:name w:val="Balloon Text"/>
    <w:basedOn w:val="Standard"/>
    <w:link w:val="SprechblasentextZchn"/>
    <w:uiPriority w:val="99"/>
    <w:semiHidden/>
    <w:unhideWhenUsed/>
    <w:rsid w:val="00E200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00D6"/>
    <w:rPr>
      <w:rFonts w:ascii="Tahoma" w:hAnsi="Tahoma" w:cs="Tahoma"/>
      <w:noProof/>
      <w:sz w:val="16"/>
      <w:szCs w:val="16"/>
      <w:lang w:val="en-US"/>
    </w:rPr>
  </w:style>
  <w:style w:type="paragraph" w:styleId="KeinLeerraum">
    <w:name w:val="No Spacing"/>
    <w:link w:val="KeinLeerraumZchn"/>
    <w:uiPriority w:val="1"/>
    <w:qFormat/>
    <w:rsid w:val="0062029B"/>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62029B"/>
    <w:rPr>
      <w:rFonts w:eastAsiaTheme="minorEastAsia"/>
    </w:rPr>
  </w:style>
  <w:style w:type="paragraph" w:styleId="Inhaltsverzeichnisberschrift">
    <w:name w:val="TOC Heading"/>
    <w:basedOn w:val="berschrift1"/>
    <w:next w:val="Standard"/>
    <w:uiPriority w:val="39"/>
    <w:semiHidden/>
    <w:unhideWhenUsed/>
    <w:qFormat/>
    <w:rsid w:val="00B74400"/>
    <w:pPr>
      <w:outlineLvl w:val="9"/>
    </w:pPr>
    <w:rPr>
      <w:noProof w:val="0"/>
      <w:lang w:val="de-DE"/>
    </w:rPr>
  </w:style>
  <w:style w:type="paragraph" w:styleId="Verzeichnis2">
    <w:name w:val="toc 2"/>
    <w:basedOn w:val="Standard"/>
    <w:next w:val="Standard"/>
    <w:autoRedefine/>
    <w:uiPriority w:val="39"/>
    <w:unhideWhenUsed/>
    <w:qFormat/>
    <w:rsid w:val="00B74400"/>
    <w:pPr>
      <w:spacing w:after="100"/>
      <w:ind w:left="220"/>
    </w:pPr>
    <w:rPr>
      <w:rFonts w:eastAsiaTheme="minorEastAsia"/>
      <w:noProof w:val="0"/>
      <w:lang w:val="de-DE"/>
    </w:rPr>
  </w:style>
  <w:style w:type="paragraph" w:styleId="Verzeichnis1">
    <w:name w:val="toc 1"/>
    <w:basedOn w:val="Standard"/>
    <w:next w:val="Standard"/>
    <w:autoRedefine/>
    <w:uiPriority w:val="39"/>
    <w:unhideWhenUsed/>
    <w:qFormat/>
    <w:rsid w:val="00B74400"/>
    <w:pPr>
      <w:spacing w:after="100"/>
    </w:pPr>
    <w:rPr>
      <w:rFonts w:eastAsiaTheme="minorEastAsia"/>
      <w:noProof w:val="0"/>
      <w:lang w:val="de-DE"/>
    </w:rPr>
  </w:style>
  <w:style w:type="paragraph" w:styleId="Verzeichnis3">
    <w:name w:val="toc 3"/>
    <w:basedOn w:val="Standard"/>
    <w:next w:val="Standard"/>
    <w:autoRedefine/>
    <w:uiPriority w:val="39"/>
    <w:semiHidden/>
    <w:unhideWhenUsed/>
    <w:qFormat/>
    <w:rsid w:val="00B74400"/>
    <w:pPr>
      <w:spacing w:after="100"/>
      <w:ind w:left="440"/>
    </w:pPr>
    <w:rPr>
      <w:rFonts w:eastAsiaTheme="minorEastAsia"/>
      <w:noProof w:val="0"/>
      <w:lang w:val="de-DE"/>
    </w:rPr>
  </w:style>
  <w:style w:type="character" w:styleId="Hyperlink">
    <w:name w:val="Hyperlink"/>
    <w:basedOn w:val="Absatz-Standardschriftart"/>
    <w:uiPriority w:val="99"/>
    <w:unhideWhenUsed/>
    <w:rsid w:val="00B74400"/>
    <w:rPr>
      <w:color w:val="0000FF" w:themeColor="hyperlink"/>
      <w:u w:val="single"/>
    </w:rPr>
  </w:style>
  <w:style w:type="paragraph" w:styleId="Index1">
    <w:name w:val="index 1"/>
    <w:basedOn w:val="Standard"/>
    <w:next w:val="Standard"/>
    <w:autoRedefine/>
    <w:uiPriority w:val="99"/>
    <w:unhideWhenUsed/>
    <w:rsid w:val="001A75BE"/>
    <w:pPr>
      <w:spacing w:after="0"/>
      <w:ind w:left="220" w:hanging="220"/>
    </w:pPr>
    <w:rPr>
      <w:rFonts w:cstheme="minorHAnsi"/>
      <w:sz w:val="18"/>
      <w:szCs w:val="18"/>
    </w:rPr>
  </w:style>
  <w:style w:type="paragraph" w:styleId="Index2">
    <w:name w:val="index 2"/>
    <w:basedOn w:val="Standard"/>
    <w:next w:val="Standard"/>
    <w:autoRedefine/>
    <w:uiPriority w:val="99"/>
    <w:unhideWhenUsed/>
    <w:rsid w:val="001A75BE"/>
    <w:pPr>
      <w:spacing w:after="0"/>
      <w:ind w:left="440" w:hanging="220"/>
    </w:pPr>
    <w:rPr>
      <w:rFonts w:cstheme="minorHAnsi"/>
      <w:sz w:val="18"/>
      <w:szCs w:val="18"/>
    </w:rPr>
  </w:style>
  <w:style w:type="paragraph" w:styleId="Index3">
    <w:name w:val="index 3"/>
    <w:basedOn w:val="Standard"/>
    <w:next w:val="Standard"/>
    <w:autoRedefine/>
    <w:uiPriority w:val="99"/>
    <w:unhideWhenUsed/>
    <w:rsid w:val="001A75BE"/>
    <w:pPr>
      <w:spacing w:after="0"/>
      <w:ind w:left="660" w:hanging="220"/>
    </w:pPr>
    <w:rPr>
      <w:rFonts w:cstheme="minorHAnsi"/>
      <w:sz w:val="18"/>
      <w:szCs w:val="18"/>
    </w:rPr>
  </w:style>
  <w:style w:type="paragraph" w:styleId="Index4">
    <w:name w:val="index 4"/>
    <w:basedOn w:val="Standard"/>
    <w:next w:val="Standard"/>
    <w:autoRedefine/>
    <w:uiPriority w:val="99"/>
    <w:unhideWhenUsed/>
    <w:rsid w:val="001A75BE"/>
    <w:pPr>
      <w:spacing w:after="0"/>
      <w:ind w:left="880" w:hanging="220"/>
    </w:pPr>
    <w:rPr>
      <w:rFonts w:cstheme="minorHAnsi"/>
      <w:sz w:val="18"/>
      <w:szCs w:val="18"/>
    </w:rPr>
  </w:style>
  <w:style w:type="paragraph" w:styleId="Index5">
    <w:name w:val="index 5"/>
    <w:basedOn w:val="Standard"/>
    <w:next w:val="Standard"/>
    <w:autoRedefine/>
    <w:uiPriority w:val="99"/>
    <w:unhideWhenUsed/>
    <w:rsid w:val="001A75BE"/>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1A75BE"/>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1A75BE"/>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1A75BE"/>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1A75BE"/>
    <w:pPr>
      <w:spacing w:after="0"/>
      <w:ind w:left="1980" w:hanging="220"/>
    </w:pPr>
    <w:rPr>
      <w:rFonts w:cstheme="minorHAnsi"/>
      <w:sz w:val="18"/>
      <w:szCs w:val="18"/>
    </w:rPr>
  </w:style>
  <w:style w:type="paragraph" w:styleId="Indexberschrift">
    <w:name w:val="index heading"/>
    <w:basedOn w:val="Standard"/>
    <w:next w:val="Index1"/>
    <w:uiPriority w:val="99"/>
    <w:unhideWhenUsed/>
    <w:rsid w:val="001A75BE"/>
    <w:pPr>
      <w:pBdr>
        <w:top w:val="single" w:sz="12" w:space="0" w:color="auto"/>
      </w:pBdr>
      <w:spacing w:before="360" w:after="240"/>
    </w:pPr>
    <w:rPr>
      <w:rFonts w:cstheme="minorHAnsi"/>
      <w:b/>
      <w:bCs/>
      <w:i/>
      <w:iCs/>
      <w:sz w:val="26"/>
      <w:szCs w:val="26"/>
    </w:rPr>
  </w:style>
  <w:style w:type="paragraph" w:styleId="Funotentext">
    <w:name w:val="footnote text"/>
    <w:basedOn w:val="Standard"/>
    <w:link w:val="FunotentextZchn"/>
    <w:uiPriority w:val="99"/>
    <w:semiHidden/>
    <w:unhideWhenUsed/>
    <w:rsid w:val="005D5D4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D5D4D"/>
    <w:rPr>
      <w:noProof/>
      <w:sz w:val="20"/>
      <w:szCs w:val="20"/>
      <w:lang w:val="en-US"/>
    </w:rPr>
  </w:style>
  <w:style w:type="character" w:styleId="Funotenzeichen">
    <w:name w:val="footnote reference"/>
    <w:basedOn w:val="Absatz-Standardschriftart"/>
    <w:uiPriority w:val="99"/>
    <w:semiHidden/>
    <w:unhideWhenUsed/>
    <w:rsid w:val="005D5D4D"/>
    <w:rPr>
      <w:vertAlign w:val="superscript"/>
    </w:rPr>
  </w:style>
  <w:style w:type="paragraph" w:styleId="Endnotentext">
    <w:name w:val="endnote text"/>
    <w:basedOn w:val="Standard"/>
    <w:link w:val="EndnotentextZchn"/>
    <w:uiPriority w:val="99"/>
    <w:semiHidden/>
    <w:unhideWhenUsed/>
    <w:rsid w:val="005E0DF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E0DF2"/>
    <w:rPr>
      <w:noProof/>
      <w:sz w:val="20"/>
      <w:szCs w:val="20"/>
      <w:lang w:val="en-US"/>
    </w:rPr>
  </w:style>
  <w:style w:type="character" w:styleId="Endnotenzeichen">
    <w:name w:val="endnote reference"/>
    <w:basedOn w:val="Absatz-Standardschriftart"/>
    <w:uiPriority w:val="99"/>
    <w:semiHidden/>
    <w:unhideWhenUsed/>
    <w:rsid w:val="005E0DF2"/>
    <w:rPr>
      <w:vertAlign w:val="superscript"/>
    </w:rPr>
  </w:style>
</w:styles>
</file>

<file path=word/webSettings.xml><?xml version="1.0" encoding="utf-8"?>
<w:webSettings xmlns:r="http://schemas.openxmlformats.org/officeDocument/2006/relationships" xmlns:w="http://schemas.openxmlformats.org/wordprocessingml/2006/main">
  <w:divs>
    <w:div w:id="1705715626">
      <w:bodyDiv w:val="1"/>
      <w:marLeft w:val="0"/>
      <w:marRight w:val="0"/>
      <w:marTop w:val="0"/>
      <w:marBottom w:val="0"/>
      <w:divBdr>
        <w:top w:val="none" w:sz="0" w:space="0" w:color="auto"/>
        <w:left w:val="none" w:sz="0" w:space="0" w:color="auto"/>
        <w:bottom w:val="none" w:sz="0" w:space="0" w:color="auto"/>
        <w:right w:val="none" w:sz="0" w:space="0" w:color="auto"/>
      </w:divBdr>
      <w:divsChild>
        <w:div w:id="1257518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788207AB2040B69174041A881CE656"/>
        <w:category>
          <w:name w:val="Allgemein"/>
          <w:gallery w:val="placeholder"/>
        </w:category>
        <w:types>
          <w:type w:val="bbPlcHdr"/>
        </w:types>
        <w:behaviors>
          <w:behavior w:val="content"/>
        </w:behaviors>
        <w:guid w:val="{29B40215-394D-459A-9FA4-091FF89F19A6}"/>
      </w:docPartPr>
      <w:docPartBody>
        <w:p w:rsidR="00160240" w:rsidRDefault="00A63991" w:rsidP="00A63991">
          <w:pPr>
            <w:pStyle w:val="95788207AB2040B69174041A881CE656"/>
          </w:pPr>
          <w:r>
            <w:rPr>
              <w:rFonts w:asciiTheme="majorHAnsi" w:eastAsiaTheme="majorEastAsia" w:hAnsiTheme="majorHAnsi" w:cstheme="majorBidi"/>
              <w:caps/>
            </w:rPr>
            <w:t>[Geben Sie den Firmennamen ein]</w:t>
          </w:r>
        </w:p>
      </w:docPartBody>
    </w:docPart>
    <w:docPart>
      <w:docPartPr>
        <w:name w:val="E4929FB02A67481DA8EEB2F91935E14F"/>
        <w:category>
          <w:name w:val="Allgemein"/>
          <w:gallery w:val="placeholder"/>
        </w:category>
        <w:types>
          <w:type w:val="bbPlcHdr"/>
        </w:types>
        <w:behaviors>
          <w:behavior w:val="content"/>
        </w:behaviors>
        <w:guid w:val="{676D2E5B-FE10-4262-9637-6E78C6B96BFA}"/>
      </w:docPartPr>
      <w:docPartBody>
        <w:p w:rsidR="00160240" w:rsidRDefault="00A63991" w:rsidP="00A63991">
          <w:pPr>
            <w:pStyle w:val="E4929FB02A67481DA8EEB2F91935E14F"/>
          </w:pPr>
          <w:r>
            <w:rPr>
              <w:rFonts w:asciiTheme="majorHAnsi" w:eastAsiaTheme="majorEastAsia" w:hAnsiTheme="majorHAnsi" w:cstheme="majorBidi"/>
              <w:sz w:val="80"/>
              <w:szCs w:val="80"/>
            </w:rPr>
            <w:t>[Geben Sie den Titel des Dokuments ein]</w:t>
          </w:r>
        </w:p>
      </w:docPartBody>
    </w:docPart>
    <w:docPart>
      <w:docPartPr>
        <w:name w:val="E3200BA108B44200BB4FE4E333A600EA"/>
        <w:category>
          <w:name w:val="Allgemein"/>
          <w:gallery w:val="placeholder"/>
        </w:category>
        <w:types>
          <w:type w:val="bbPlcHdr"/>
        </w:types>
        <w:behaviors>
          <w:behavior w:val="content"/>
        </w:behaviors>
        <w:guid w:val="{A9873D2A-19AE-4D9C-B6C9-360151C2E81F}"/>
      </w:docPartPr>
      <w:docPartBody>
        <w:p w:rsidR="00160240" w:rsidRDefault="00A63991" w:rsidP="00A63991">
          <w:pPr>
            <w:pStyle w:val="E3200BA108B44200BB4FE4E333A600EA"/>
          </w:pPr>
          <w:r>
            <w:rPr>
              <w:rFonts w:asciiTheme="majorHAnsi" w:eastAsiaTheme="majorEastAsia" w:hAnsiTheme="majorHAnsi" w:cstheme="majorBidi"/>
              <w:sz w:val="44"/>
              <w:szCs w:val="44"/>
            </w:rPr>
            <w:t>[Geben Sie den Untertitel des Dokuments ein]</w:t>
          </w:r>
        </w:p>
      </w:docPartBody>
    </w:docPart>
    <w:docPart>
      <w:docPartPr>
        <w:name w:val="5FB88AA68E9E4BDDB5D2B1850F1BEB31"/>
        <w:category>
          <w:name w:val="Allgemein"/>
          <w:gallery w:val="placeholder"/>
        </w:category>
        <w:types>
          <w:type w:val="bbPlcHdr"/>
        </w:types>
        <w:behaviors>
          <w:behavior w:val="content"/>
        </w:behaviors>
        <w:guid w:val="{1FB2269D-85BA-4D0E-A7BB-CC35D3F0DC86}"/>
      </w:docPartPr>
      <w:docPartBody>
        <w:p w:rsidR="00160240" w:rsidRDefault="00A63991" w:rsidP="00A63991">
          <w:pPr>
            <w:pStyle w:val="5FB88AA68E9E4BDDB5D2B1850F1BEB31"/>
          </w:pPr>
          <w:r>
            <w:rPr>
              <w:b/>
              <w:bCs/>
            </w:rPr>
            <w:t>[Geben Sie den Namen des Autors ein]</w:t>
          </w:r>
        </w:p>
      </w:docPartBody>
    </w:docPart>
    <w:docPart>
      <w:docPartPr>
        <w:name w:val="67CE55E432854FD1B36343722069B369"/>
        <w:category>
          <w:name w:val="Allgemein"/>
          <w:gallery w:val="placeholder"/>
        </w:category>
        <w:types>
          <w:type w:val="bbPlcHdr"/>
        </w:types>
        <w:behaviors>
          <w:behavior w:val="content"/>
        </w:behaviors>
        <w:guid w:val="{C873A468-AFAC-470B-9DEA-C9CD467F7B75}"/>
      </w:docPartPr>
      <w:docPartBody>
        <w:p w:rsidR="00160240" w:rsidRDefault="00A63991" w:rsidP="00A63991">
          <w:pPr>
            <w:pStyle w:val="67CE55E432854FD1B36343722069B369"/>
          </w:pPr>
          <w:r>
            <w:rPr>
              <w:b/>
              <w:bCs/>
            </w:rPr>
            <w:t>[Wählen Sie das Datum aus]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63991"/>
    <w:rsid w:val="00160240"/>
    <w:rsid w:val="003D26C4"/>
    <w:rsid w:val="00A63991"/>
    <w:rsid w:val="00D03A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26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2ED60739C2354B028316E625F25FBDAB">
    <w:name w:val="2ED60739C2354B028316E625F25FBDAB"/>
    <w:rsid w:val="00A63991"/>
  </w:style>
  <w:style w:type="paragraph" w:customStyle="1" w:styleId="C83C45E9848D4DB28945851370B0D6B9">
    <w:name w:val="C83C45E9848D4DB28945851370B0D6B9"/>
    <w:rsid w:val="00A63991"/>
  </w:style>
  <w:style w:type="paragraph" w:customStyle="1" w:styleId="14ECB9058B1747ABB33C045B295C383F">
    <w:name w:val="14ECB9058B1747ABB33C045B295C383F"/>
    <w:rsid w:val="00A63991"/>
  </w:style>
  <w:style w:type="paragraph" w:customStyle="1" w:styleId="3651A32FA38046FBBE957AAA75E2426B">
    <w:name w:val="3651A32FA38046FBBE957AAA75E2426B"/>
    <w:rsid w:val="00A63991"/>
  </w:style>
  <w:style w:type="paragraph" w:customStyle="1" w:styleId="9A93C1F46028427D84381D53BB3AA929">
    <w:name w:val="9A93C1F46028427D84381D53BB3AA929"/>
    <w:rsid w:val="00A63991"/>
  </w:style>
  <w:style w:type="paragraph" w:customStyle="1" w:styleId="AA372798C9A44A8480477D2B491FF883">
    <w:name w:val="AA372798C9A44A8480477D2B491FF883"/>
    <w:rsid w:val="00A63991"/>
  </w:style>
  <w:style w:type="paragraph" w:customStyle="1" w:styleId="3F150FEB910E410EB8C9F0E02325A2EE">
    <w:name w:val="3F150FEB910E410EB8C9F0E02325A2EE"/>
    <w:rsid w:val="00A63991"/>
  </w:style>
  <w:style w:type="paragraph" w:customStyle="1" w:styleId="7FC005805796452FBA478587092CBAB1">
    <w:name w:val="7FC005805796452FBA478587092CBAB1"/>
    <w:rsid w:val="00A63991"/>
  </w:style>
  <w:style w:type="paragraph" w:customStyle="1" w:styleId="95788207AB2040B69174041A881CE656">
    <w:name w:val="95788207AB2040B69174041A881CE656"/>
    <w:rsid w:val="00A63991"/>
  </w:style>
  <w:style w:type="paragraph" w:customStyle="1" w:styleId="E4929FB02A67481DA8EEB2F91935E14F">
    <w:name w:val="E4929FB02A67481DA8EEB2F91935E14F"/>
    <w:rsid w:val="00A63991"/>
  </w:style>
  <w:style w:type="paragraph" w:customStyle="1" w:styleId="E3200BA108B44200BB4FE4E333A600EA">
    <w:name w:val="E3200BA108B44200BB4FE4E333A600EA"/>
    <w:rsid w:val="00A63991"/>
  </w:style>
  <w:style w:type="paragraph" w:customStyle="1" w:styleId="5FB88AA68E9E4BDDB5D2B1850F1BEB31">
    <w:name w:val="5FB88AA68E9E4BDDB5D2B1850F1BEB31"/>
    <w:rsid w:val="00A63991"/>
  </w:style>
  <w:style w:type="paragraph" w:customStyle="1" w:styleId="67CE55E432854FD1B36343722069B369">
    <w:name w:val="67CE55E432854FD1B36343722069B369"/>
    <w:rsid w:val="00A63991"/>
  </w:style>
  <w:style w:type="paragraph" w:customStyle="1" w:styleId="7B283ED4EAD249E6B12E05C6C6C2A657">
    <w:name w:val="7B283ED4EAD249E6B12E05C6C6C2A657"/>
    <w:rsid w:val="00A6399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2010-04-15T00:00:00</PublishDate>
  <Abstract> Maecenas tempus, tellus eget condimentum rhoncus, sem quam semper libero, sit amet adipiscing sem neque sed ipsum. Nam quam nunc, blandit vel, luctus pulvinar, hendrerit id, lorem. Maecenas nec odio et ante tincidunt tempus.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7C5866-3A1C-436B-A142-619AA090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13371</Words>
  <Characters>84241</Characters>
  <Application>Microsoft Office Word</Application>
  <DocSecurity>0</DocSecurity>
  <Lines>702</Lines>
  <Paragraphs>194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Nullam dictum felis eu pede mollis pretium</dc:title>
  <dc:subject>Pellentesque habitant morbi tristique senectus </dc:subject>
  <dc:creator>Max Mustermann</dc:creator>
  <cp:keywords/>
  <dc:description/>
  <cp:lastModifiedBy>Entwicklung</cp:lastModifiedBy>
  <cp:revision>41</cp:revision>
  <dcterms:created xsi:type="dcterms:W3CDTF">2010-07-15T09:32:00Z</dcterms:created>
  <dcterms:modified xsi:type="dcterms:W3CDTF">2010-09-09T08:14:00Z</dcterms:modified>
</cp:coreProperties>
</file>